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1328659E" w:rsidR="00DD6B74" w:rsidRPr="00AB5133" w:rsidRDefault="00DD6B74" w:rsidP="00073028">
            <w:pPr>
              <w:pStyle w:val="SIText"/>
            </w:pPr>
            <w:r w:rsidRPr="00AB5133">
              <w:t xml:space="preserve">Release </w:t>
            </w:r>
            <w:r w:rsidR="00126461">
              <w:t>1</w:t>
            </w:r>
          </w:p>
        </w:tc>
        <w:tc>
          <w:tcPr>
            <w:tcW w:w="6939" w:type="dxa"/>
          </w:tcPr>
          <w:p w14:paraId="1949CD01" w14:textId="6D36DD71" w:rsidR="00DD6B74" w:rsidRPr="00CC451E" w:rsidRDefault="00DD6B74" w:rsidP="00073028">
            <w:pPr>
              <w:pStyle w:val="SIText"/>
            </w:pPr>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0F0E96">
        <w:trPr>
          <w:tblHeader/>
        </w:trPr>
        <w:tc>
          <w:tcPr>
            <w:tcW w:w="1396" w:type="pct"/>
            <w:shd w:val="clear" w:color="auto" w:fill="auto"/>
          </w:tcPr>
          <w:p w14:paraId="42E58BBB" w14:textId="2B28B897" w:rsidR="00F1480E" w:rsidRPr="000754EC" w:rsidRDefault="00922F35" w:rsidP="00F47281">
            <w:pPr>
              <w:pStyle w:val="SIUnittitle"/>
            </w:pPr>
            <w:r w:rsidRPr="00922F35">
              <w:t>FWP</w:t>
            </w:r>
            <w:r w:rsidR="00E93064">
              <w:t>FGM4</w:t>
            </w:r>
            <w:r w:rsidR="00073028">
              <w:t>XXX</w:t>
            </w:r>
          </w:p>
        </w:tc>
        <w:tc>
          <w:tcPr>
            <w:tcW w:w="3604" w:type="pct"/>
            <w:shd w:val="clear" w:color="auto" w:fill="auto"/>
          </w:tcPr>
          <w:p w14:paraId="7B2E5DB8" w14:textId="7547D43B" w:rsidR="00F1480E" w:rsidRPr="000754EC" w:rsidRDefault="002C27F6" w:rsidP="00F47281">
            <w:pPr>
              <w:pStyle w:val="SIUnittitle"/>
            </w:pPr>
            <w:r>
              <w:t>C</w:t>
            </w:r>
            <w:r w:rsidR="003B6D3B" w:rsidRPr="003B6D3B">
              <w:t>reate cutting instruction files for forestry harvesters</w:t>
            </w:r>
          </w:p>
        </w:tc>
      </w:tr>
      <w:tr w:rsidR="00F1480E" w:rsidRPr="00963A46" w14:paraId="2304FCB4" w14:textId="77777777" w:rsidTr="000F0E96">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3AF15E9B" w14:textId="318819C8" w:rsidR="00026A17" w:rsidRDefault="008E2FD6" w:rsidP="00073028">
            <w:pPr>
              <w:pStyle w:val="SIText"/>
            </w:pPr>
            <w:r w:rsidRPr="000F7282">
              <w:t xml:space="preserve">This unit of competency describes the skills and knowledge required to </w:t>
            </w:r>
            <w:r w:rsidR="00A75FC8">
              <w:t>create cutting instructions</w:t>
            </w:r>
            <w:r w:rsidR="00775309">
              <w:t>, which are also known as bucking instructions or ATP files,</w:t>
            </w:r>
            <w:r w:rsidR="00A75FC8">
              <w:t xml:space="preserve"> for forestry harvesters</w:t>
            </w:r>
            <w:r w:rsidR="007B0636">
              <w:t xml:space="preserve">. </w:t>
            </w:r>
            <w:r w:rsidR="007D2A95">
              <w:t>This unit includes</w:t>
            </w:r>
            <w:r w:rsidR="007925C2">
              <w:t xml:space="preserve"> sourcing and collecting data sets for use in creating cutting instructions, u</w:t>
            </w:r>
            <w:r w:rsidR="007925C2" w:rsidRPr="007925C2">
              <w:t>s</w:t>
            </w:r>
            <w:r w:rsidR="007925C2">
              <w:t>ing a</w:t>
            </w:r>
            <w:r w:rsidR="007925C2" w:rsidRPr="007925C2">
              <w:t xml:space="preserve"> software package to create cutting instruction</w:t>
            </w:r>
            <w:r w:rsidR="007925C2">
              <w:t>s</w:t>
            </w:r>
            <w:r w:rsidR="007925C2" w:rsidRPr="007925C2">
              <w:t xml:space="preserve"> for forestry harvesters</w:t>
            </w:r>
            <w:r w:rsidR="007925C2">
              <w:t>, t</w:t>
            </w:r>
            <w:r w:rsidR="007925C2" w:rsidRPr="007925C2">
              <w:t>rial</w:t>
            </w:r>
            <w:r w:rsidR="00775309">
              <w:t>ling</w:t>
            </w:r>
            <w:r w:rsidR="007925C2" w:rsidRPr="007925C2">
              <w:t xml:space="preserve"> and edit</w:t>
            </w:r>
            <w:r w:rsidR="007925C2">
              <w:t>ing</w:t>
            </w:r>
            <w:r w:rsidR="007925C2" w:rsidRPr="007925C2">
              <w:t xml:space="preserve"> cutting instructions</w:t>
            </w:r>
            <w:r w:rsidR="007925C2">
              <w:t xml:space="preserve"> and t</w:t>
            </w:r>
            <w:r w:rsidR="007925C2" w:rsidRPr="007925C2">
              <w:t>ransmit</w:t>
            </w:r>
            <w:r w:rsidR="007925C2">
              <w:t>ting</w:t>
            </w:r>
            <w:r w:rsidR="007925C2" w:rsidRPr="007925C2">
              <w:t xml:space="preserve"> cutting instructions to end</w:t>
            </w:r>
            <w:r w:rsidR="00073028">
              <w:t>-</w:t>
            </w:r>
            <w:r w:rsidR="007925C2" w:rsidRPr="007925C2">
              <w:t>users</w:t>
            </w:r>
            <w:r w:rsidR="007925C2">
              <w:t>.</w:t>
            </w:r>
          </w:p>
          <w:p w14:paraId="70105053" w14:textId="6F6B1AF5" w:rsidR="008E2FD6" w:rsidRPr="000F7282" w:rsidRDefault="008E2FD6" w:rsidP="00073028">
            <w:pPr>
              <w:pStyle w:val="SIText"/>
            </w:pPr>
          </w:p>
          <w:p w14:paraId="351E5A40" w14:textId="6052EE3E" w:rsidR="008E2FD6" w:rsidRDefault="008E2FD6" w:rsidP="00073028">
            <w:pPr>
              <w:pStyle w:val="SIText"/>
            </w:pPr>
            <w:r w:rsidRPr="000F7282">
              <w:t xml:space="preserve">The unit applies to individuals who work as </w:t>
            </w:r>
            <w:r w:rsidR="00F96305">
              <w:t>forest</w:t>
            </w:r>
            <w:r w:rsidR="00775309">
              <w:t>ers</w:t>
            </w:r>
            <w:r w:rsidR="00326D6F">
              <w:t>, wood flow coordinators or value recovery coordinators</w:t>
            </w:r>
            <w:r w:rsidR="00775309">
              <w:t xml:space="preserve"> in mechanised harvesting operations </w:t>
            </w:r>
            <w:r w:rsidR="008D7785" w:rsidRPr="008D7785">
              <w:t>in a forest or plantation setting</w:t>
            </w:r>
            <w:r w:rsidRPr="000F7282">
              <w:t xml:space="preserve">. </w:t>
            </w:r>
          </w:p>
          <w:p w14:paraId="70DFBFED" w14:textId="77777777" w:rsidR="008E2FD6" w:rsidRPr="000F7282" w:rsidRDefault="008E2FD6" w:rsidP="00073028">
            <w:pPr>
              <w:pStyle w:val="SIText"/>
            </w:pPr>
          </w:p>
          <w:p w14:paraId="1DECDDC8" w14:textId="7AFB9BAC" w:rsidR="00373436" w:rsidRPr="000754EC" w:rsidRDefault="008E2FD6" w:rsidP="00073028">
            <w:pPr>
              <w:pStyle w:val="SIText"/>
            </w:pPr>
            <w:r w:rsidRPr="000F7282">
              <w:t>No occupational licensing, legislative or certification requirements apply to this unit at the time of publication.</w:t>
            </w:r>
          </w:p>
        </w:tc>
      </w:tr>
      <w:tr w:rsidR="00F1480E" w:rsidRPr="00963A46" w14:paraId="54EA39BE" w14:textId="77777777" w:rsidTr="000F0E96">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0F0E96">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15A1A234" w:rsidR="008547E9" w:rsidRPr="000754EC" w:rsidRDefault="00E93064" w:rsidP="00E943A9">
            <w:pPr>
              <w:pStyle w:val="SIText"/>
            </w:pPr>
            <w:r>
              <w:t>Forest Growing and Management</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0F0E96">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0F0E96">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4D51D942"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0F0E96">
        <w:trPr>
          <w:cantSplit/>
        </w:trPr>
        <w:tc>
          <w:tcPr>
            <w:tcW w:w="1396" w:type="pct"/>
            <w:shd w:val="clear" w:color="auto" w:fill="auto"/>
          </w:tcPr>
          <w:p w14:paraId="71B1B301" w14:textId="5C183D0B" w:rsidR="00804372" w:rsidRPr="00804372" w:rsidRDefault="008E2FD6" w:rsidP="00073028">
            <w:pPr>
              <w:pStyle w:val="SIText"/>
            </w:pPr>
            <w:r w:rsidRPr="000F7282">
              <w:t xml:space="preserve">1. </w:t>
            </w:r>
            <w:r w:rsidR="00026A17">
              <w:t>Prepare for work</w:t>
            </w:r>
            <w:r w:rsidR="00804372" w:rsidRPr="00804372">
              <w:t xml:space="preserve"> </w:t>
            </w:r>
          </w:p>
          <w:p w14:paraId="75A990FC" w14:textId="3C37328E" w:rsidR="00956978" w:rsidRPr="00956978" w:rsidRDefault="00956978" w:rsidP="00073028">
            <w:pPr>
              <w:pStyle w:val="SIText"/>
            </w:pPr>
          </w:p>
        </w:tc>
        <w:tc>
          <w:tcPr>
            <w:tcW w:w="3604" w:type="pct"/>
            <w:shd w:val="clear" w:color="auto" w:fill="auto"/>
          </w:tcPr>
          <w:p w14:paraId="602EDD6E" w14:textId="4874BEB1" w:rsidR="00EE4831" w:rsidRPr="00EE4831" w:rsidRDefault="00026A17" w:rsidP="00073028">
            <w:pPr>
              <w:pStyle w:val="SIText"/>
            </w:pPr>
            <w:r w:rsidRPr="00030D04">
              <w:t xml:space="preserve">1.1 </w:t>
            </w:r>
            <w:r w:rsidR="00EE4831" w:rsidRPr="00EE4831">
              <w:t>Review work order, workplace health and safety, environmental protection and emergency procedures to determine job requirements and, where required, seek clarification from appropriate personnel</w:t>
            </w:r>
          </w:p>
          <w:p w14:paraId="00F1BFEC" w14:textId="677E73C2" w:rsidR="00EE4831" w:rsidRPr="00EE4831" w:rsidRDefault="00EE4831" w:rsidP="00073028">
            <w:pPr>
              <w:pStyle w:val="SIText"/>
            </w:pPr>
            <w:r w:rsidRPr="00EE4831">
              <w:t xml:space="preserve">1.2 Identify and report hazards according to workplace health and safety requirements to maintain safe work practices </w:t>
            </w:r>
          </w:p>
          <w:p w14:paraId="18A49BA9" w14:textId="37FF50A1" w:rsidR="00026A17" w:rsidRPr="00026A17" w:rsidRDefault="00026A17" w:rsidP="00073028">
            <w:pPr>
              <w:pStyle w:val="SIText"/>
            </w:pPr>
            <w:r w:rsidRPr="00030D04">
              <w:t>1.</w:t>
            </w:r>
            <w:r w:rsidR="00EE4831">
              <w:t>3</w:t>
            </w:r>
            <w:r w:rsidRPr="00026A17">
              <w:t xml:space="preserve"> Consult with appropriate personnel to ensure that work is coordinated effectively with others in the workplace</w:t>
            </w:r>
          </w:p>
          <w:p w14:paraId="3BE605C6" w14:textId="6F0AAA5E" w:rsidR="00066E41" w:rsidRPr="00273F5F" w:rsidRDefault="00026A17" w:rsidP="00073028">
            <w:pPr>
              <w:pStyle w:val="SIText"/>
            </w:pPr>
            <w:r>
              <w:t>1.</w:t>
            </w:r>
            <w:r w:rsidR="00EE4831">
              <w:t>4</w:t>
            </w:r>
            <w:r>
              <w:t xml:space="preserve"> </w:t>
            </w:r>
            <w:r w:rsidR="00804372" w:rsidRPr="00804372">
              <w:t>Confirm availability of</w:t>
            </w:r>
            <w:r w:rsidR="00804372" w:rsidRPr="0055709E">
              <w:t xml:space="preserve"> </w:t>
            </w:r>
            <w:r w:rsidR="0034757F">
              <w:t xml:space="preserve">computer </w:t>
            </w:r>
            <w:r w:rsidR="000533C4">
              <w:t xml:space="preserve">hardware and </w:t>
            </w:r>
            <w:r w:rsidR="00804372" w:rsidRPr="0055709E">
              <w:t>software required for task</w:t>
            </w:r>
          </w:p>
          <w:p w14:paraId="6A25CCA8" w14:textId="0736BB95" w:rsidR="00066E41" w:rsidRDefault="00066E41" w:rsidP="00073028">
            <w:pPr>
              <w:pStyle w:val="SIText"/>
            </w:pPr>
            <w:r>
              <w:t>1.</w:t>
            </w:r>
            <w:r w:rsidR="00EE4831">
              <w:t>5</w:t>
            </w:r>
            <w:r w:rsidRPr="00066E41">
              <w:t xml:space="preserve"> Check software, hardware</w:t>
            </w:r>
            <w:r>
              <w:t xml:space="preserve"> and </w:t>
            </w:r>
            <w:r w:rsidRPr="00066E41">
              <w:t>Internet access</w:t>
            </w:r>
            <w:r>
              <w:t xml:space="preserve"> </w:t>
            </w:r>
            <w:r w:rsidRPr="00066E41">
              <w:t>for serviceability</w:t>
            </w:r>
          </w:p>
          <w:p w14:paraId="7A6ED6D1" w14:textId="102C3AD4" w:rsidR="00F95834" w:rsidRPr="00956978" w:rsidRDefault="00066E41" w:rsidP="00073028">
            <w:pPr>
              <w:pStyle w:val="SIText"/>
            </w:pPr>
            <w:r>
              <w:t>1.</w:t>
            </w:r>
            <w:r w:rsidR="00EE4831">
              <w:t>6</w:t>
            </w:r>
            <w:r>
              <w:t xml:space="preserve"> Confirm functionality of antivirus software and procedures</w:t>
            </w:r>
          </w:p>
        </w:tc>
      </w:tr>
      <w:tr w:rsidR="00256C43" w:rsidRPr="00963A46" w14:paraId="74B52388" w14:textId="77777777" w:rsidTr="000F0E96">
        <w:trPr>
          <w:cantSplit/>
        </w:trPr>
        <w:tc>
          <w:tcPr>
            <w:tcW w:w="1396" w:type="pct"/>
            <w:shd w:val="clear" w:color="auto" w:fill="auto"/>
          </w:tcPr>
          <w:p w14:paraId="32180D52" w14:textId="47897006" w:rsidR="00256C43" w:rsidRDefault="00256C43" w:rsidP="00073028">
            <w:pPr>
              <w:pStyle w:val="SIText"/>
            </w:pPr>
            <w:r>
              <w:t xml:space="preserve">2. Source and collect data </w:t>
            </w:r>
            <w:r w:rsidR="006D697A">
              <w:t>sets</w:t>
            </w:r>
          </w:p>
        </w:tc>
        <w:tc>
          <w:tcPr>
            <w:tcW w:w="3604" w:type="pct"/>
            <w:shd w:val="clear" w:color="auto" w:fill="auto"/>
          </w:tcPr>
          <w:p w14:paraId="3AE54564" w14:textId="2C6397DD" w:rsidR="006D697A" w:rsidRDefault="006D697A" w:rsidP="00073028">
            <w:pPr>
              <w:pStyle w:val="SIText"/>
            </w:pPr>
            <w:r>
              <w:t xml:space="preserve">2.1 Source data </w:t>
            </w:r>
            <w:r w:rsidR="00556F9D">
              <w:t xml:space="preserve">sets required for </w:t>
            </w:r>
            <w:r w:rsidR="00073028">
              <w:t xml:space="preserve">the </w:t>
            </w:r>
            <w:r w:rsidR="00556F9D">
              <w:t xml:space="preserve">creation of cutting </w:t>
            </w:r>
            <w:r w:rsidR="00AD7C1F">
              <w:t>instructions</w:t>
            </w:r>
            <w:r w:rsidR="00556F9D">
              <w:t xml:space="preserve"> according to </w:t>
            </w:r>
            <w:r w:rsidR="00556F9D" w:rsidRPr="00556F9D">
              <w:t xml:space="preserve">software developer </w:t>
            </w:r>
            <w:r w:rsidR="00556F9D">
              <w:t>specifications</w:t>
            </w:r>
            <w:r w:rsidR="00556F9D" w:rsidRPr="00556F9D">
              <w:t xml:space="preserve"> and workplace procedures</w:t>
            </w:r>
          </w:p>
          <w:p w14:paraId="5FC3C6F9" w14:textId="6324AAA5" w:rsidR="00256C43" w:rsidRDefault="00556F9D" w:rsidP="00073028">
            <w:pPr>
              <w:pStyle w:val="SIText"/>
            </w:pPr>
            <w:r>
              <w:t xml:space="preserve">2.2 Confirm </w:t>
            </w:r>
            <w:r w:rsidR="007925C2">
              <w:t xml:space="preserve">accuracy and format </w:t>
            </w:r>
            <w:r w:rsidR="009544D5">
              <w:t xml:space="preserve">of data sets </w:t>
            </w:r>
            <w:r w:rsidR="007925C2">
              <w:t>according to workplace procedures</w:t>
            </w:r>
          </w:p>
        </w:tc>
      </w:tr>
      <w:tr w:rsidR="001947B1" w:rsidRPr="00963A46" w14:paraId="7AB440D3" w14:textId="77777777" w:rsidTr="000F0E96">
        <w:trPr>
          <w:cantSplit/>
        </w:trPr>
        <w:tc>
          <w:tcPr>
            <w:tcW w:w="1396" w:type="pct"/>
            <w:shd w:val="clear" w:color="auto" w:fill="auto"/>
          </w:tcPr>
          <w:p w14:paraId="65FE72C8" w14:textId="5E5CD0FD" w:rsidR="00804372" w:rsidRPr="00804372" w:rsidRDefault="007925C2" w:rsidP="00073028">
            <w:pPr>
              <w:pStyle w:val="SIText"/>
            </w:pPr>
            <w:r>
              <w:lastRenderedPageBreak/>
              <w:t>3</w:t>
            </w:r>
            <w:r w:rsidR="001947B1" w:rsidRPr="001947B1">
              <w:t xml:space="preserve">. </w:t>
            </w:r>
            <w:r w:rsidR="00804372" w:rsidRPr="0055709E">
              <w:t xml:space="preserve">Use software </w:t>
            </w:r>
            <w:r w:rsidR="00804372" w:rsidRPr="00804372">
              <w:t xml:space="preserve">package to </w:t>
            </w:r>
            <w:r w:rsidR="00A75FC8" w:rsidRPr="00A75FC8">
              <w:t xml:space="preserve">create cutting instruction files </w:t>
            </w:r>
          </w:p>
          <w:p w14:paraId="6EE9035C" w14:textId="74137A76" w:rsidR="001947B1" w:rsidRPr="001947B1" w:rsidRDefault="001947B1" w:rsidP="00073028">
            <w:pPr>
              <w:pStyle w:val="SIText"/>
            </w:pPr>
          </w:p>
        </w:tc>
        <w:tc>
          <w:tcPr>
            <w:tcW w:w="3604" w:type="pct"/>
            <w:shd w:val="clear" w:color="auto" w:fill="auto"/>
          </w:tcPr>
          <w:p w14:paraId="59C27660" w14:textId="6A466755" w:rsidR="00026A17" w:rsidRPr="00804372" w:rsidRDefault="007925C2" w:rsidP="00073028">
            <w:pPr>
              <w:pStyle w:val="SIText"/>
            </w:pPr>
            <w:r>
              <w:t>3</w:t>
            </w:r>
            <w:r w:rsidR="00026A17">
              <w:t>.</w:t>
            </w:r>
            <w:r w:rsidR="00A75FC8">
              <w:t>1</w:t>
            </w:r>
            <w:r w:rsidR="00026A17">
              <w:t xml:space="preserve"> </w:t>
            </w:r>
            <w:r w:rsidR="00026A17" w:rsidRPr="00026A17">
              <w:t xml:space="preserve">Open software from a </w:t>
            </w:r>
            <w:r w:rsidR="00026A17" w:rsidRPr="00804372">
              <w:t xml:space="preserve">laptop computer, </w:t>
            </w:r>
            <w:r w:rsidR="00026A17" w:rsidRPr="00026A17">
              <w:t>personal computer or network terminal</w:t>
            </w:r>
            <w:r w:rsidR="003B6D3B">
              <w:t xml:space="preserve"> and </w:t>
            </w:r>
            <w:r w:rsidR="00306329">
              <w:t xml:space="preserve">use menus and tools to find the option </w:t>
            </w:r>
            <w:r w:rsidR="003B6D3B">
              <w:t xml:space="preserve">for creating </w:t>
            </w:r>
            <w:r w:rsidR="00306329">
              <w:t xml:space="preserve">new </w:t>
            </w:r>
            <w:r w:rsidR="003B6D3B">
              <w:t xml:space="preserve">cutting </w:t>
            </w:r>
            <w:r w:rsidR="00AD7C1F">
              <w:t>instructions</w:t>
            </w:r>
            <w:r w:rsidR="003B6D3B">
              <w:t xml:space="preserve"> </w:t>
            </w:r>
          </w:p>
          <w:p w14:paraId="1AA85E8A" w14:textId="0BC6ABA1" w:rsidR="00026A17" w:rsidRDefault="007925C2" w:rsidP="00073028">
            <w:pPr>
              <w:pStyle w:val="SIText"/>
            </w:pPr>
            <w:r>
              <w:t>3</w:t>
            </w:r>
            <w:r w:rsidR="00026A17">
              <w:t>.</w:t>
            </w:r>
            <w:r w:rsidR="00A75FC8">
              <w:t>2</w:t>
            </w:r>
            <w:r w:rsidR="00026A17">
              <w:t xml:space="preserve"> </w:t>
            </w:r>
            <w:r w:rsidR="00026A17" w:rsidRPr="00026A17">
              <w:t xml:space="preserve">Use </w:t>
            </w:r>
            <w:r w:rsidR="00026A17" w:rsidRPr="00804372">
              <w:t>operator manual and online help function</w:t>
            </w:r>
            <w:r w:rsidR="00026A17" w:rsidRPr="00026A17">
              <w:t xml:space="preserve"> to locate details of software features and instructions for use</w:t>
            </w:r>
          </w:p>
          <w:p w14:paraId="2857AC28" w14:textId="723BFB94" w:rsidR="003B6D3B" w:rsidRDefault="007925C2" w:rsidP="00073028">
            <w:pPr>
              <w:pStyle w:val="SIText"/>
            </w:pPr>
            <w:r>
              <w:t>3</w:t>
            </w:r>
            <w:r w:rsidR="00026A17">
              <w:t>.</w:t>
            </w:r>
            <w:r w:rsidR="003B6D3B">
              <w:t>3</w:t>
            </w:r>
            <w:r w:rsidR="00026A17">
              <w:t xml:space="preserve"> </w:t>
            </w:r>
            <w:r w:rsidR="003B6D3B">
              <w:t xml:space="preserve">Open cutting </w:t>
            </w:r>
            <w:r w:rsidR="00AD7C1F">
              <w:t>instructions</w:t>
            </w:r>
            <w:r w:rsidR="003B6D3B">
              <w:t xml:space="preserve"> template</w:t>
            </w:r>
            <w:r w:rsidR="00306329">
              <w:t xml:space="preserve"> </w:t>
            </w:r>
            <w:r w:rsidR="006D697A">
              <w:t>for</w:t>
            </w:r>
            <w:r w:rsidR="006D697A" w:rsidRPr="006D697A">
              <w:t xml:space="preserve"> the </w:t>
            </w:r>
            <w:r w:rsidR="006D697A">
              <w:t xml:space="preserve">relevant harvester </w:t>
            </w:r>
            <w:r w:rsidR="00306329">
              <w:t>and check the version type</w:t>
            </w:r>
            <w:r w:rsidR="00256C43">
              <w:t xml:space="preserve"> </w:t>
            </w:r>
            <w:r w:rsidR="00256C43" w:rsidRPr="00256C43">
              <w:t>according to software developer instructions</w:t>
            </w:r>
          </w:p>
          <w:p w14:paraId="0F141D31" w14:textId="005A5E7C" w:rsidR="007B0636" w:rsidRDefault="007925C2" w:rsidP="00073028">
            <w:pPr>
              <w:pStyle w:val="SIText"/>
            </w:pPr>
            <w:r>
              <w:t>3</w:t>
            </w:r>
            <w:r w:rsidR="003B6D3B">
              <w:t>.4</w:t>
            </w:r>
            <w:r w:rsidR="00A75FC8">
              <w:t xml:space="preserve"> </w:t>
            </w:r>
            <w:r w:rsidR="00BF6C54">
              <w:t>Cr</w:t>
            </w:r>
            <w:r w:rsidR="00E82DFF">
              <w:t>e</w:t>
            </w:r>
            <w:r w:rsidR="00BF6C54">
              <w:t>ate, n</w:t>
            </w:r>
            <w:r w:rsidR="003B6D3B">
              <w:t xml:space="preserve">ame and save new </w:t>
            </w:r>
            <w:r w:rsidR="00256C43">
              <w:t xml:space="preserve">cutting instructions </w:t>
            </w:r>
            <w:r w:rsidR="003B6D3B">
              <w:t xml:space="preserve">file </w:t>
            </w:r>
            <w:r w:rsidR="003B6D3B" w:rsidRPr="003B6D3B">
              <w:t xml:space="preserve">according to software developer instructions and workplace procedures </w:t>
            </w:r>
          </w:p>
          <w:p w14:paraId="0CAA32DE" w14:textId="1AA631D2" w:rsidR="00107153" w:rsidRDefault="007925C2" w:rsidP="00073028">
            <w:pPr>
              <w:pStyle w:val="SIText"/>
            </w:pPr>
            <w:r>
              <w:t>3</w:t>
            </w:r>
            <w:r w:rsidR="00804372">
              <w:t>.</w:t>
            </w:r>
            <w:r w:rsidR="003B6D3B">
              <w:t>5</w:t>
            </w:r>
            <w:r w:rsidR="00804372">
              <w:t xml:space="preserve"> </w:t>
            </w:r>
            <w:r w:rsidR="003B6D3B">
              <w:t xml:space="preserve">Create </w:t>
            </w:r>
            <w:del w:id="0" w:author="Rob Stowell" w:date="2019-12-05T13:27:00Z">
              <w:r w:rsidR="003B6D3B" w:rsidRPr="003B6D3B" w:rsidDel="00881CD6">
                <w:delText xml:space="preserve">price, </w:delText>
              </w:r>
              <w:r w:rsidR="00556F9D" w:rsidDel="00881CD6">
                <w:delText xml:space="preserve">demand </w:delText>
              </w:r>
              <w:r w:rsidR="003B6D3B" w:rsidRPr="003B6D3B" w:rsidDel="00881CD6">
                <w:delText>and limitation</w:delText>
              </w:r>
            </w:del>
            <w:ins w:id="1" w:author="Rob Stowell" w:date="2019-12-05T13:27:00Z">
              <w:r w:rsidR="00881CD6">
                <w:t xml:space="preserve">value </w:t>
              </w:r>
            </w:ins>
            <w:ins w:id="2" w:author="Rob Stowell" w:date="2019-12-05T13:36:00Z">
              <w:r w:rsidR="002C5BB0">
                <w:t>/ product matrix</w:t>
              </w:r>
            </w:ins>
            <w:del w:id="3" w:author="Rob Stowell" w:date="2019-12-05T13:36:00Z">
              <w:r w:rsidR="003B6D3B" w:rsidRPr="003B6D3B" w:rsidDel="002C5BB0">
                <w:delText xml:space="preserve"> matri</w:delText>
              </w:r>
            </w:del>
            <w:del w:id="4" w:author="Rob Stowell" w:date="2019-12-05T13:27:00Z">
              <w:r w:rsidR="003B6D3B" w:rsidRPr="003B6D3B" w:rsidDel="00881CD6">
                <w:delText>ces</w:delText>
              </w:r>
            </w:del>
            <w:r w:rsidR="003B6D3B" w:rsidRPr="003B6D3B">
              <w:t xml:space="preserve"> </w:t>
            </w:r>
            <w:r w:rsidR="003B6D3B">
              <w:t xml:space="preserve">according to software developer </w:t>
            </w:r>
            <w:r w:rsidR="003B6D3B" w:rsidRPr="003B6D3B">
              <w:t>instructions and</w:t>
            </w:r>
            <w:r w:rsidR="003B6D3B">
              <w:t xml:space="preserve"> workplace procedures </w:t>
            </w:r>
          </w:p>
          <w:p w14:paraId="2C91710C" w14:textId="2939B709" w:rsidR="003B6D3B" w:rsidRDefault="007925C2" w:rsidP="00073028">
            <w:pPr>
              <w:pStyle w:val="SIText"/>
              <w:rPr>
                <w:ins w:id="5" w:author="Rob Stowell" w:date="2019-12-05T13:29:00Z"/>
              </w:rPr>
            </w:pPr>
            <w:r>
              <w:t>3</w:t>
            </w:r>
            <w:r w:rsidR="003B6D3B">
              <w:t xml:space="preserve">.6 </w:t>
            </w:r>
            <w:r w:rsidR="00556F9D">
              <w:t>Enter</w:t>
            </w:r>
            <w:r w:rsidR="003B6D3B">
              <w:t xml:space="preserve"> </w:t>
            </w:r>
            <w:del w:id="6" w:author="Rob Stowell" w:date="2019-12-05T13:27:00Z">
              <w:r w:rsidR="003B6D3B" w:rsidDel="00881CD6">
                <w:delText>price and setting</w:delText>
              </w:r>
            </w:del>
            <w:ins w:id="7" w:author="Rob Stowell" w:date="2019-12-05T13:27:00Z">
              <w:r w:rsidR="00881CD6">
                <w:t>value and product</w:t>
              </w:r>
            </w:ins>
            <w:r w:rsidR="009544D5">
              <w:t xml:space="preserve"> information</w:t>
            </w:r>
            <w:ins w:id="8" w:author="Rob Stowell" w:date="2019-12-05T13:29:00Z">
              <w:r w:rsidR="00881CD6">
                <w:t xml:space="preserve"> </w:t>
              </w:r>
            </w:ins>
            <w:ins w:id="9" w:author="Rob Stowell" w:date="2019-12-05T13:27:00Z">
              <w:r w:rsidR="00881CD6">
                <w:t>and product limitation</w:t>
              </w:r>
            </w:ins>
            <w:r w:rsidR="003B6D3B">
              <w:t xml:space="preserve"> </w:t>
            </w:r>
            <w:del w:id="10" w:author="Rob Stowell" w:date="2019-12-05T13:28:00Z">
              <w:r w:rsidR="009544D5" w:rsidDel="00881CD6">
                <w:delText xml:space="preserve">into </w:delText>
              </w:r>
              <w:r w:rsidR="003B6D3B" w:rsidDel="00881CD6">
                <w:delText xml:space="preserve">matrices </w:delText>
              </w:r>
            </w:del>
            <w:ins w:id="11" w:author="Rob Stowell" w:date="2019-12-05T13:28:00Z">
              <w:r w:rsidR="00881CD6">
                <w:t xml:space="preserve">data </w:t>
              </w:r>
            </w:ins>
            <w:r w:rsidR="003B6D3B" w:rsidRPr="003B6D3B">
              <w:t>according to software developer instructions and workplace procedures</w:t>
            </w:r>
          </w:p>
          <w:p w14:paraId="262F9875" w14:textId="7A4DD9C6" w:rsidR="00881CD6" w:rsidRDefault="00881CD6" w:rsidP="00073028">
            <w:pPr>
              <w:pStyle w:val="SIText"/>
            </w:pPr>
            <w:ins w:id="12" w:author="Rob Stowell" w:date="2019-12-05T13:29:00Z">
              <w:r>
                <w:t>3.7 Enter site details</w:t>
              </w:r>
            </w:ins>
            <w:ins w:id="13" w:author="Rob Stowell" w:date="2019-12-05T13:32:00Z">
              <w:r>
                <w:t>, including site location, harevsting contractor and site crew,</w:t>
              </w:r>
            </w:ins>
            <w:ins w:id="14" w:author="Rob Stowell" w:date="2019-12-05T13:29:00Z">
              <w:r>
                <w:t xml:space="preserve"> </w:t>
              </w:r>
              <w:r w:rsidRPr="00881CD6">
                <w:t>according to software developer instructions and workplace procedures</w:t>
              </w:r>
            </w:ins>
          </w:p>
          <w:p w14:paraId="169ED539" w14:textId="2B3276FA" w:rsidR="003B6D3B" w:rsidRDefault="007925C2" w:rsidP="00073028">
            <w:pPr>
              <w:pStyle w:val="SIText"/>
            </w:pPr>
            <w:r>
              <w:t>3</w:t>
            </w:r>
            <w:r w:rsidR="00107153">
              <w:t>.</w:t>
            </w:r>
            <w:ins w:id="15" w:author="Rob Stowell" w:date="2019-12-05T13:29:00Z">
              <w:r w:rsidR="00881CD6">
                <w:t>8</w:t>
              </w:r>
            </w:ins>
            <w:del w:id="16" w:author="Rob Stowell" w:date="2019-12-05T13:29:00Z">
              <w:r w:rsidR="00107153" w:rsidDel="00881CD6">
                <w:delText>7</w:delText>
              </w:r>
            </w:del>
            <w:r w:rsidR="00107153">
              <w:t xml:space="preserve"> </w:t>
            </w:r>
            <w:r w:rsidR="003B6D3B">
              <w:t xml:space="preserve">Save </w:t>
            </w:r>
            <w:r w:rsidR="00775309">
              <w:t xml:space="preserve">cutting instructions </w:t>
            </w:r>
            <w:r w:rsidR="003B6D3B">
              <w:t>file</w:t>
            </w:r>
            <w:r w:rsidR="00256C43">
              <w:t xml:space="preserve"> </w:t>
            </w:r>
            <w:r w:rsidR="00256C43" w:rsidRPr="00256C43">
              <w:t>according to software developer instructions and workplace procedures</w:t>
            </w:r>
          </w:p>
          <w:p w14:paraId="2A07722F" w14:textId="4A0B2DC3" w:rsidR="001947B1" w:rsidRPr="001947B1" w:rsidRDefault="007925C2" w:rsidP="00073028">
            <w:pPr>
              <w:pStyle w:val="SIText"/>
            </w:pPr>
            <w:r>
              <w:t>3</w:t>
            </w:r>
            <w:r w:rsidR="003B6D3B">
              <w:t>.</w:t>
            </w:r>
            <w:ins w:id="17" w:author="Rob Stowell" w:date="2019-12-05T13:29:00Z">
              <w:r w:rsidR="00881CD6">
                <w:t>9</w:t>
              </w:r>
            </w:ins>
            <w:del w:id="18" w:author="Rob Stowell" w:date="2019-12-05T13:29:00Z">
              <w:r w:rsidR="003B6D3B" w:rsidDel="00881CD6">
                <w:delText>8</w:delText>
              </w:r>
            </w:del>
            <w:r w:rsidR="003B6D3B">
              <w:t xml:space="preserve"> </w:t>
            </w:r>
            <w:r w:rsidR="00107153">
              <w:t>Perform r</w:t>
            </w:r>
            <w:r w:rsidR="00107153" w:rsidRPr="00107153">
              <w:t xml:space="preserve">outine checks to ensure accuracy of </w:t>
            </w:r>
            <w:r w:rsidR="00BF6C54">
              <w:t xml:space="preserve">data and </w:t>
            </w:r>
            <w:r>
              <w:t>data</w:t>
            </w:r>
            <w:r w:rsidR="002C27F6">
              <w:t xml:space="preserve"> entry</w:t>
            </w:r>
            <w:r w:rsidRPr="00107153">
              <w:t xml:space="preserve"> </w:t>
            </w:r>
            <w:r w:rsidR="00107153" w:rsidRPr="00107153">
              <w:t xml:space="preserve">in accordance with </w:t>
            </w:r>
            <w:r w:rsidR="002C27F6">
              <w:t xml:space="preserve">workplace procedures </w:t>
            </w:r>
          </w:p>
        </w:tc>
      </w:tr>
      <w:tr w:rsidR="00956978" w:rsidRPr="00963A46" w14:paraId="1438C983" w14:textId="77777777" w:rsidTr="000F0E96">
        <w:trPr>
          <w:cantSplit/>
        </w:trPr>
        <w:tc>
          <w:tcPr>
            <w:tcW w:w="1396" w:type="pct"/>
            <w:shd w:val="clear" w:color="auto" w:fill="auto"/>
          </w:tcPr>
          <w:p w14:paraId="196AA4EA" w14:textId="3C81C598" w:rsidR="00804372" w:rsidRPr="00804372" w:rsidRDefault="00E82DFF" w:rsidP="00073028">
            <w:pPr>
              <w:pStyle w:val="SIText"/>
            </w:pPr>
            <w:r>
              <w:t>4</w:t>
            </w:r>
            <w:r w:rsidR="008E2FD6" w:rsidRPr="000F7282">
              <w:t xml:space="preserve">. </w:t>
            </w:r>
            <w:r w:rsidR="003B6D3B">
              <w:t xml:space="preserve">Trial </w:t>
            </w:r>
            <w:r w:rsidR="006A7611">
              <w:t xml:space="preserve">and </w:t>
            </w:r>
            <w:r w:rsidR="007925C2">
              <w:t>edit</w:t>
            </w:r>
            <w:r w:rsidR="006A7611">
              <w:t xml:space="preserve"> </w:t>
            </w:r>
            <w:r w:rsidR="003B6D3B" w:rsidRPr="003B6D3B">
              <w:t>cutting instruction</w:t>
            </w:r>
            <w:r w:rsidR="003B6D3B">
              <w:t>s</w:t>
            </w:r>
          </w:p>
          <w:p w14:paraId="2BB7E69E" w14:textId="4821243C" w:rsidR="00956978" w:rsidRPr="00956978" w:rsidRDefault="00956978" w:rsidP="00073028">
            <w:pPr>
              <w:pStyle w:val="SIText"/>
            </w:pPr>
          </w:p>
        </w:tc>
        <w:tc>
          <w:tcPr>
            <w:tcW w:w="3604" w:type="pct"/>
            <w:shd w:val="clear" w:color="auto" w:fill="auto"/>
          </w:tcPr>
          <w:p w14:paraId="47F05B02" w14:textId="76B1478E" w:rsidR="006A7611" w:rsidRPr="006A7611" w:rsidRDefault="00E82DFF" w:rsidP="00073028">
            <w:pPr>
              <w:pStyle w:val="SIText"/>
            </w:pPr>
            <w:r>
              <w:t>4</w:t>
            </w:r>
            <w:r w:rsidR="00761D10" w:rsidRPr="00761D10">
              <w:t xml:space="preserve">.1 </w:t>
            </w:r>
            <w:del w:id="19" w:author="Rob Stowell" w:date="2019-12-05T13:37:00Z">
              <w:r w:rsidR="006A7611" w:rsidRPr="006A7611" w:rsidDel="002C5BB0">
                <w:delText xml:space="preserve">Develop </w:delText>
              </w:r>
            </w:del>
            <w:ins w:id="20" w:author="Rob Stowell" w:date="2019-12-05T13:37:00Z">
              <w:r w:rsidR="002C5BB0">
                <w:t>Establish</w:t>
              </w:r>
              <w:r w:rsidR="002C5BB0" w:rsidRPr="006A7611">
                <w:t xml:space="preserve"> </w:t>
              </w:r>
            </w:ins>
            <w:del w:id="21" w:author="Rob Stowell" w:date="2019-12-05T13:37:00Z">
              <w:r w:rsidR="006A7611" w:rsidRPr="006A7611" w:rsidDel="002C5BB0">
                <w:delText xml:space="preserve">and document </w:delText>
              </w:r>
            </w:del>
            <w:r w:rsidR="006A7611" w:rsidRPr="006A7611">
              <w:t xml:space="preserve">trial </w:t>
            </w:r>
            <w:ins w:id="22" w:author="Rob Stowell" w:date="2019-12-05T13:33:00Z">
              <w:r w:rsidR="00881CD6">
                <w:t xml:space="preserve">method, </w:t>
              </w:r>
            </w:ins>
            <w:r w:rsidR="006A7611" w:rsidRPr="006A7611">
              <w:t>objectives and processes according to wo</w:t>
            </w:r>
            <w:r w:rsidR="006A7611">
              <w:t>rk</w:t>
            </w:r>
            <w:r w:rsidR="006A7611" w:rsidRPr="006A7611">
              <w:t>place procedures</w:t>
            </w:r>
          </w:p>
          <w:p w14:paraId="6AE03797" w14:textId="0180A8E8" w:rsidR="006A7611" w:rsidRPr="006A7611" w:rsidRDefault="00E82DFF" w:rsidP="00073028">
            <w:pPr>
              <w:pStyle w:val="SIText"/>
            </w:pPr>
            <w:r>
              <w:t>4</w:t>
            </w:r>
            <w:r w:rsidR="006A7611">
              <w:t xml:space="preserve">.2 </w:t>
            </w:r>
            <w:r w:rsidR="006A7611" w:rsidRPr="006A7611">
              <w:t xml:space="preserve">Brief personnel involved in trial and evaluation of draft cutting </w:t>
            </w:r>
            <w:r w:rsidR="00AD7C1F">
              <w:t>instructions</w:t>
            </w:r>
            <w:r w:rsidR="006A7611" w:rsidRPr="006A7611">
              <w:t xml:space="preserve"> on their responsibilities and functions</w:t>
            </w:r>
            <w:r w:rsidR="007925C2">
              <w:t xml:space="preserve"> </w:t>
            </w:r>
            <w:r w:rsidR="007925C2" w:rsidRPr="007925C2">
              <w:t>according to workplace procedures</w:t>
            </w:r>
          </w:p>
          <w:p w14:paraId="36C180DC" w14:textId="06DF2105" w:rsidR="006A7611" w:rsidRPr="006A7611" w:rsidRDefault="00E82DFF" w:rsidP="00073028">
            <w:pPr>
              <w:pStyle w:val="SIText"/>
            </w:pPr>
            <w:r>
              <w:t>4</w:t>
            </w:r>
            <w:r w:rsidR="006A7611">
              <w:t>.3 Trial</w:t>
            </w:r>
            <w:r w:rsidR="006A7611" w:rsidRPr="006A7611">
              <w:t xml:space="preserve"> draft cutting</w:t>
            </w:r>
            <w:r w:rsidR="006A7611">
              <w:t xml:space="preserve"> instructions</w:t>
            </w:r>
            <w:r w:rsidR="006A7611" w:rsidRPr="006A7611">
              <w:t xml:space="preserve"> and ca</w:t>
            </w:r>
            <w:r w:rsidR="006A7611">
              <w:t>p</w:t>
            </w:r>
            <w:r w:rsidR="006A7611" w:rsidRPr="006A7611">
              <w:t>ture and record results according to workplace procedures</w:t>
            </w:r>
          </w:p>
          <w:p w14:paraId="31D6B05E" w14:textId="2C4A6E0D" w:rsidR="00956978" w:rsidRPr="00956978" w:rsidRDefault="00E82DFF" w:rsidP="00073028">
            <w:pPr>
              <w:pStyle w:val="SIText"/>
            </w:pPr>
            <w:r>
              <w:t>4</w:t>
            </w:r>
            <w:r w:rsidR="006A7611">
              <w:t xml:space="preserve">.4 </w:t>
            </w:r>
            <w:r w:rsidR="006A7611" w:rsidRPr="006A7611">
              <w:t xml:space="preserve">Evaluate trial results and </w:t>
            </w:r>
            <w:r w:rsidR="007925C2">
              <w:t>edit</w:t>
            </w:r>
            <w:r w:rsidR="006A7611" w:rsidRPr="006A7611">
              <w:t xml:space="preserve"> cutting </w:t>
            </w:r>
            <w:r w:rsidR="00AD7C1F">
              <w:t>instructions</w:t>
            </w:r>
            <w:r w:rsidR="006A7611" w:rsidRPr="006A7611">
              <w:t xml:space="preserve"> according to outcomes of trial and workplace procedures</w:t>
            </w:r>
          </w:p>
        </w:tc>
      </w:tr>
      <w:tr w:rsidR="008E2FD6" w:rsidRPr="00963A46" w14:paraId="71ECCAE7" w14:textId="77777777" w:rsidTr="000F0E96">
        <w:trPr>
          <w:cantSplit/>
        </w:trPr>
        <w:tc>
          <w:tcPr>
            <w:tcW w:w="1396" w:type="pct"/>
            <w:shd w:val="clear" w:color="auto" w:fill="auto"/>
          </w:tcPr>
          <w:p w14:paraId="3BD8FEDB" w14:textId="1B15BF96" w:rsidR="008E2FD6" w:rsidRPr="000F7282" w:rsidRDefault="00E82DFF" w:rsidP="00073028">
            <w:pPr>
              <w:pStyle w:val="SIText"/>
            </w:pPr>
            <w:r>
              <w:t>5</w:t>
            </w:r>
            <w:r w:rsidR="008E2FD6" w:rsidRPr="000F7282">
              <w:t xml:space="preserve">. </w:t>
            </w:r>
            <w:r w:rsidR="00556F9D">
              <w:t>Transmit</w:t>
            </w:r>
            <w:r w:rsidR="006A7611">
              <w:t xml:space="preserve"> cutting instructions to end</w:t>
            </w:r>
            <w:r w:rsidR="00073028">
              <w:t>-</w:t>
            </w:r>
            <w:r w:rsidR="006A7611">
              <w:t>users</w:t>
            </w:r>
            <w:r w:rsidR="00804372" w:rsidRPr="0055709E">
              <w:t xml:space="preserve"> </w:t>
            </w:r>
          </w:p>
        </w:tc>
        <w:tc>
          <w:tcPr>
            <w:tcW w:w="3604" w:type="pct"/>
            <w:shd w:val="clear" w:color="auto" w:fill="auto"/>
          </w:tcPr>
          <w:p w14:paraId="506C5F38" w14:textId="1941CD80" w:rsidR="00804372" w:rsidRPr="00804372" w:rsidRDefault="00E82DFF" w:rsidP="00073028">
            <w:pPr>
              <w:pStyle w:val="SIText"/>
            </w:pPr>
            <w:r>
              <w:t>5</w:t>
            </w:r>
            <w:r w:rsidR="009F63A8" w:rsidRPr="009F63A8">
              <w:t xml:space="preserve">.1 </w:t>
            </w:r>
            <w:r w:rsidR="00256C43">
              <w:t>Disseminate cutting instructions to e</w:t>
            </w:r>
            <w:r w:rsidR="00556F9D">
              <w:t>nd</w:t>
            </w:r>
            <w:r w:rsidR="00E56C14">
              <w:t>-</w:t>
            </w:r>
            <w:r w:rsidR="00256C43">
              <w:t>users acc</w:t>
            </w:r>
            <w:r w:rsidR="007925C2">
              <w:t>o</w:t>
            </w:r>
            <w:r w:rsidR="00256C43">
              <w:t>rding to</w:t>
            </w:r>
            <w:r w:rsidR="00804372" w:rsidRPr="0055709E">
              <w:t xml:space="preserve"> workplace procedures</w:t>
            </w:r>
          </w:p>
          <w:p w14:paraId="0EB5DD05" w14:textId="03C5BFDF" w:rsidR="008E2FD6" w:rsidRPr="000F7282" w:rsidRDefault="00E82DFF" w:rsidP="00073028">
            <w:pPr>
              <w:pStyle w:val="SIText"/>
            </w:pPr>
            <w:r>
              <w:t>5</w:t>
            </w:r>
            <w:r w:rsidR="00804372">
              <w:t xml:space="preserve">.2 </w:t>
            </w:r>
            <w:r w:rsidR="00256C43">
              <w:t xml:space="preserve">Evaluate feedback on cutting instructions from users, respond to issues and problems consistent with own scope of </w:t>
            </w:r>
            <w:r w:rsidR="00775309">
              <w:t>responsibility</w:t>
            </w:r>
            <w:r w:rsidR="00256C43">
              <w:t xml:space="preserve"> and record potential improvements to cutting </w:t>
            </w:r>
            <w:r w:rsidR="00775309">
              <w:t>instructio</w:t>
            </w:r>
            <w:r w:rsidR="00775309" w:rsidRPr="00804372">
              <w:t>ns</w:t>
            </w:r>
            <w:r w:rsidR="00026A17" w:rsidRPr="00804372">
              <w:t xml:space="preserve"> </w:t>
            </w:r>
            <w:r w:rsidR="00256C43">
              <w:t xml:space="preserve">according to </w:t>
            </w:r>
            <w:r w:rsidR="00804372" w:rsidRPr="0055709E">
              <w:t>workplace procedures</w:t>
            </w:r>
          </w:p>
        </w:tc>
      </w:tr>
    </w:tbl>
    <w:p w14:paraId="66071BCA" w14:textId="4C55DEA2"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0F0E96">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0F0E96">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0F0E96">
        <w:tc>
          <w:tcPr>
            <w:tcW w:w="1396" w:type="pct"/>
          </w:tcPr>
          <w:p w14:paraId="05506C0F" w14:textId="50DF049F" w:rsidR="00EE4378" w:rsidRPr="00EE4378" w:rsidRDefault="00EE4378" w:rsidP="00073028">
            <w:pPr>
              <w:pStyle w:val="SIText"/>
            </w:pPr>
            <w:r w:rsidRPr="00EE4378">
              <w:t>Reading</w:t>
            </w:r>
          </w:p>
        </w:tc>
        <w:tc>
          <w:tcPr>
            <w:tcW w:w="3604" w:type="pct"/>
          </w:tcPr>
          <w:p w14:paraId="794E3285" w14:textId="6283EA21" w:rsidR="00EE4378" w:rsidRPr="00EE4378" w:rsidRDefault="00EE4378" w:rsidP="007B6763">
            <w:pPr>
              <w:pStyle w:val="SIBulletList1"/>
            </w:pPr>
            <w:r w:rsidRPr="00EE4378">
              <w:t>Read operating procedures</w:t>
            </w:r>
            <w:r w:rsidR="000533C4">
              <w:t>, online help</w:t>
            </w:r>
            <w:r w:rsidRPr="00EE4378">
              <w:t xml:space="preserve"> and/or </w:t>
            </w:r>
            <w:r w:rsidR="000533C4">
              <w:t>software developer</w:t>
            </w:r>
            <w:r w:rsidR="000533C4" w:rsidRPr="00EE4378">
              <w:t xml:space="preserve"> </w:t>
            </w:r>
            <w:r w:rsidRPr="00EE4378">
              <w:t xml:space="preserve">instructions </w:t>
            </w:r>
          </w:p>
        </w:tc>
      </w:tr>
      <w:tr w:rsidR="00EE4378" w:rsidRPr="00336FCA" w:rsidDel="00423CB2" w14:paraId="0D6F7E2E" w14:textId="77777777" w:rsidTr="000F0E96">
        <w:tc>
          <w:tcPr>
            <w:tcW w:w="1396" w:type="pct"/>
          </w:tcPr>
          <w:p w14:paraId="64C786EC" w14:textId="16C12AF8" w:rsidR="00EE4378" w:rsidRPr="00EE4378" w:rsidRDefault="00EE4378" w:rsidP="00073028">
            <w:pPr>
              <w:pStyle w:val="SIText"/>
            </w:pPr>
            <w:r w:rsidRPr="00EE4378">
              <w:t>Writing</w:t>
            </w:r>
          </w:p>
        </w:tc>
        <w:tc>
          <w:tcPr>
            <w:tcW w:w="3604" w:type="pct"/>
          </w:tcPr>
          <w:p w14:paraId="558FEC77" w14:textId="264F419D" w:rsidR="00EE4378" w:rsidRPr="00EE4378" w:rsidRDefault="002C27F6" w:rsidP="007B6763">
            <w:pPr>
              <w:pStyle w:val="SIBulletList1"/>
            </w:pPr>
            <w:r>
              <w:t>Use</w:t>
            </w:r>
            <w:r w:rsidRPr="00841770">
              <w:t xml:space="preserve"> </w:t>
            </w:r>
            <w:r w:rsidR="00841770" w:rsidRPr="00841770">
              <w:t xml:space="preserve">routine text and technical terms </w:t>
            </w:r>
            <w:r>
              <w:t xml:space="preserve">in </w:t>
            </w:r>
            <w:r w:rsidR="00841770">
              <w:t xml:space="preserve">production </w:t>
            </w:r>
            <w:r>
              <w:t xml:space="preserve">of documents and reports on </w:t>
            </w:r>
            <w:r w:rsidR="00775309">
              <w:t>trialling</w:t>
            </w:r>
            <w:r>
              <w:t xml:space="preserve"> of cutting </w:t>
            </w:r>
            <w:r w:rsidR="00AD7C1F">
              <w:t>instructions</w:t>
            </w:r>
            <w:r>
              <w:t xml:space="preserve"> </w:t>
            </w:r>
            <w:r w:rsidR="00841770">
              <w:t xml:space="preserve"> </w:t>
            </w:r>
          </w:p>
        </w:tc>
      </w:tr>
      <w:tr w:rsidR="00EE4378" w:rsidRPr="00336FCA" w:rsidDel="00423CB2" w14:paraId="277F104A" w14:textId="77777777" w:rsidTr="000F0E96">
        <w:tc>
          <w:tcPr>
            <w:tcW w:w="1396" w:type="pct"/>
          </w:tcPr>
          <w:p w14:paraId="7AD85057" w14:textId="0B9A3274" w:rsidR="00EE4378" w:rsidRPr="00EE4378" w:rsidRDefault="00EE4378" w:rsidP="00073028">
            <w:pPr>
              <w:pStyle w:val="SIText"/>
            </w:pPr>
            <w:r w:rsidRPr="00EE4378">
              <w:t>Oral Communication</w:t>
            </w:r>
          </w:p>
        </w:tc>
        <w:tc>
          <w:tcPr>
            <w:tcW w:w="3604" w:type="pct"/>
          </w:tcPr>
          <w:p w14:paraId="578F1756" w14:textId="3B8BC16E" w:rsidR="00EE4378" w:rsidRPr="00EE4378" w:rsidRDefault="00EE4378" w:rsidP="007B6763">
            <w:pPr>
              <w:pStyle w:val="SIBulletList1"/>
            </w:pPr>
            <w:r w:rsidRPr="00EE4378">
              <w:t xml:space="preserve">Ask questions to clarify </w:t>
            </w:r>
            <w:r w:rsidR="000533C4">
              <w:t>data requirements</w:t>
            </w:r>
            <w:r w:rsidR="002C27F6">
              <w:t xml:space="preserve"> and data accuracy</w:t>
            </w:r>
            <w:r w:rsidR="000533C4">
              <w:t xml:space="preserve"> </w:t>
            </w:r>
          </w:p>
        </w:tc>
      </w:tr>
      <w:tr w:rsidR="00EE4378" w:rsidRPr="00336FCA" w:rsidDel="00423CB2" w14:paraId="244CFD3A" w14:textId="77777777" w:rsidTr="000F0E96">
        <w:tc>
          <w:tcPr>
            <w:tcW w:w="1396" w:type="pct"/>
          </w:tcPr>
          <w:p w14:paraId="53959F1A" w14:textId="358E551F" w:rsidR="00EE4378" w:rsidRPr="00EE4378" w:rsidRDefault="00EE4378" w:rsidP="00073028">
            <w:pPr>
              <w:pStyle w:val="SIText"/>
            </w:pPr>
            <w:r w:rsidRPr="00EE4378">
              <w:t>Numeracy</w:t>
            </w:r>
          </w:p>
        </w:tc>
        <w:tc>
          <w:tcPr>
            <w:tcW w:w="3604" w:type="pct"/>
          </w:tcPr>
          <w:p w14:paraId="2E0581B0" w14:textId="722207C9" w:rsidR="00EE4378" w:rsidRPr="00EE4378" w:rsidRDefault="00EE4378" w:rsidP="007B6763">
            <w:pPr>
              <w:pStyle w:val="SIBulletList1"/>
            </w:pPr>
            <w:r w:rsidRPr="00EE4378">
              <w:t xml:space="preserve">Interpret </w:t>
            </w:r>
            <w:r w:rsidR="00A4234E">
              <w:t xml:space="preserve">numerical and graphical information </w:t>
            </w:r>
            <w:r w:rsidR="002C27F6">
              <w:t>used in software program</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8E2FD6" w14:paraId="5ED78238" w14:textId="77777777" w:rsidTr="00F33FF2">
        <w:tc>
          <w:tcPr>
            <w:tcW w:w="1028" w:type="pct"/>
          </w:tcPr>
          <w:p w14:paraId="257DA401" w14:textId="17A18769" w:rsidR="008E2FD6" w:rsidRPr="00922F35" w:rsidRDefault="001B5C9E" w:rsidP="00E93064">
            <w:pPr>
              <w:pStyle w:val="SIText"/>
            </w:pPr>
            <w:r w:rsidRPr="001B5C9E">
              <w:t>FWP</w:t>
            </w:r>
            <w:r w:rsidR="00E93064">
              <w:t>FGM4</w:t>
            </w:r>
            <w:r w:rsidRPr="001B5C9E">
              <w:t xml:space="preserve">XXX </w:t>
            </w:r>
            <w:r w:rsidR="002C27F6" w:rsidRPr="002C27F6">
              <w:t>Create cutting instruction files for forestry harvesters</w:t>
            </w:r>
          </w:p>
        </w:tc>
        <w:tc>
          <w:tcPr>
            <w:tcW w:w="1105" w:type="pct"/>
          </w:tcPr>
          <w:p w14:paraId="60098EE1" w14:textId="5AAB920E" w:rsidR="008E2FD6" w:rsidRPr="00922F35" w:rsidRDefault="00DC50B3" w:rsidP="00073028">
            <w:pPr>
              <w:pStyle w:val="SIText"/>
            </w:pPr>
            <w:r>
              <w:t>No</w:t>
            </w:r>
            <w:r w:rsidR="00B514CA">
              <w:t>t</w:t>
            </w:r>
            <w:r>
              <w:t xml:space="preserve"> applicable</w:t>
            </w:r>
          </w:p>
        </w:tc>
        <w:tc>
          <w:tcPr>
            <w:tcW w:w="1251" w:type="pct"/>
          </w:tcPr>
          <w:p w14:paraId="69BB49BE" w14:textId="1E813718" w:rsidR="008E2FD6" w:rsidRPr="008E2FD6" w:rsidRDefault="00DC50B3" w:rsidP="00073028">
            <w:pPr>
              <w:pStyle w:val="SIText"/>
            </w:pPr>
            <w:r>
              <w:t>New unit</w:t>
            </w:r>
          </w:p>
        </w:tc>
        <w:tc>
          <w:tcPr>
            <w:tcW w:w="1616" w:type="pct"/>
          </w:tcPr>
          <w:p w14:paraId="5108EF77" w14:textId="329FF098" w:rsidR="008E2FD6" w:rsidRPr="008E2FD6" w:rsidRDefault="00DC50B3" w:rsidP="00073028">
            <w:pPr>
              <w:pStyle w:val="SIText"/>
            </w:pPr>
            <w:r>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796D1D7A" w14:textId="77777777" w:rsidTr="00073028">
        <w:tc>
          <w:tcPr>
            <w:tcW w:w="1028" w:type="pct"/>
            <w:shd w:val="clear" w:color="auto" w:fill="auto"/>
          </w:tcPr>
          <w:p w14:paraId="2A0BCACA" w14:textId="77777777" w:rsidR="00F1480E" w:rsidRPr="000754EC" w:rsidRDefault="00FD557D" w:rsidP="000754EC">
            <w:pPr>
              <w:pStyle w:val="SIHeading2"/>
            </w:pPr>
            <w:r w:rsidRPr="00CC451E">
              <w:t>L</w:t>
            </w:r>
            <w:r w:rsidRPr="000754EC">
              <w:t>inks</w:t>
            </w:r>
          </w:p>
        </w:tc>
        <w:tc>
          <w:tcPr>
            <w:tcW w:w="3972"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77777777" w:rsidR="00F1480E" w:rsidRPr="000754EC" w:rsidRDefault="00AB5133" w:rsidP="00E40225">
            <w:pPr>
              <w:pStyle w:val="SIText"/>
            </w:pPr>
            <w:r w:rsidRPr="00AB5133">
              <w:t>https://vetnet.education.gov.au/Pages/TrainingDocs.aspx?q=0d96fe23-5747-4c01-9d6f-3509ff8d3d47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0F0E96">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4F6B5E76" w:rsidR="00556C4C" w:rsidRPr="000754EC" w:rsidRDefault="00556C4C" w:rsidP="00F47281">
            <w:pPr>
              <w:pStyle w:val="SIUnittitle"/>
            </w:pPr>
            <w:r w:rsidRPr="00F56827">
              <w:t xml:space="preserve">Assessment requirements for </w:t>
            </w:r>
            <w:r w:rsidR="00A4234E" w:rsidRPr="00A4234E">
              <w:t>FWP</w:t>
            </w:r>
            <w:r w:rsidR="00E93064">
              <w:t>FGM4</w:t>
            </w:r>
            <w:r w:rsidR="00A4234E" w:rsidRPr="00A4234E">
              <w:t xml:space="preserve">XXX </w:t>
            </w:r>
            <w:r w:rsidR="002C27F6" w:rsidRPr="002C27F6">
              <w:t>Create cutting instruction files for forestry harvesters</w:t>
            </w:r>
          </w:p>
        </w:tc>
      </w:tr>
      <w:tr w:rsidR="00556C4C" w:rsidRPr="00A55106" w14:paraId="5A8C9EA6" w14:textId="77777777" w:rsidTr="000F0E96">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0F0E96">
        <w:tc>
          <w:tcPr>
            <w:tcW w:w="5000" w:type="pct"/>
            <w:gridSpan w:val="2"/>
            <w:shd w:val="clear" w:color="auto" w:fill="auto"/>
          </w:tcPr>
          <w:p w14:paraId="7BFA7F81" w14:textId="4167A97B" w:rsidR="00FC325D" w:rsidRDefault="00FC325D" w:rsidP="00073028">
            <w:pPr>
              <w:pStyle w:val="SIText"/>
            </w:pPr>
            <w:r>
              <w:t xml:space="preserve">An individual demonstrating competency must satisfy all of the elements and performance criteria in this unit. </w:t>
            </w:r>
          </w:p>
          <w:p w14:paraId="40DD9865" w14:textId="77777777" w:rsidR="00B514CA" w:rsidRPr="00FC325D" w:rsidRDefault="00B514CA" w:rsidP="00073028">
            <w:pPr>
              <w:pStyle w:val="SIText"/>
            </w:pPr>
          </w:p>
          <w:p w14:paraId="12955B26" w14:textId="119EFB5F" w:rsidR="00E56C14" w:rsidRDefault="008E2FD6" w:rsidP="00073028">
            <w:pPr>
              <w:pStyle w:val="SIText"/>
            </w:pPr>
            <w:r w:rsidRPr="00CD15EA">
              <w:t xml:space="preserve">There must be evidence that </w:t>
            </w:r>
            <w:r w:rsidR="00E56C14">
              <w:t xml:space="preserve">on two occasions </w:t>
            </w:r>
            <w:r w:rsidRPr="00CD15EA">
              <w:t>the individual has</w:t>
            </w:r>
            <w:ins w:id="23" w:author="Rob Stowell" w:date="2019-12-05T13:47:00Z">
              <w:r w:rsidR="00A2676A">
                <w:t xml:space="preserve"> created two sets of cutting instructions. In performing this workj the individual has</w:t>
              </w:r>
            </w:ins>
            <w:ins w:id="24" w:author="Rob Stowell" w:date="2019-12-05T13:48:00Z">
              <w:r w:rsidR="00A2676A">
                <w:t>:</w:t>
              </w:r>
            </w:ins>
            <w:del w:id="25" w:author="Rob Stowell" w:date="2019-12-05T13:47:00Z">
              <w:r w:rsidR="00E56C14" w:rsidDel="00A2676A">
                <w:delText>:</w:delText>
              </w:r>
            </w:del>
          </w:p>
          <w:p w14:paraId="3F93B248" w14:textId="44D96F68" w:rsidR="00E56C14" w:rsidRDefault="00BF6C54" w:rsidP="00E56C14">
            <w:pPr>
              <w:pStyle w:val="SIBulletList1"/>
            </w:pPr>
            <w:r>
              <w:t>collected relevant data sets</w:t>
            </w:r>
            <w:ins w:id="26" w:author="Rob Stowell" w:date="2019-12-05T13:50:00Z">
              <w:r w:rsidR="00A2676A">
                <w:t xml:space="preserve"> for the two sets of cutting instructions</w:t>
              </w:r>
            </w:ins>
          </w:p>
          <w:p w14:paraId="226A89F5" w14:textId="33D55693" w:rsidR="00A2676A" w:rsidRDefault="00D9247A" w:rsidP="00E56C14">
            <w:pPr>
              <w:pStyle w:val="SIBulletList1"/>
              <w:rPr>
                <w:ins w:id="27" w:author="Rob Stowell" w:date="2019-12-05T13:48:00Z"/>
              </w:rPr>
            </w:pPr>
            <w:r>
              <w:t>use</w:t>
            </w:r>
            <w:r w:rsidR="00775975">
              <w:t>d</w:t>
            </w:r>
            <w:r>
              <w:t xml:space="preserve"> a software program to </w:t>
            </w:r>
            <w:r w:rsidR="002C27F6">
              <w:t>c</w:t>
            </w:r>
            <w:r w:rsidR="002C27F6" w:rsidRPr="002C27F6">
              <w:t>reate</w:t>
            </w:r>
            <w:ins w:id="28" w:author="Rob Stowell" w:date="2019-12-05T13:58:00Z">
              <w:r w:rsidR="0091166B">
                <w:t xml:space="preserve"> </w:t>
              </w:r>
              <w:r w:rsidR="0091166B" w:rsidRPr="0091166B">
                <w:t>cutting instructions for a forestry harvester</w:t>
              </w:r>
            </w:ins>
            <w:ins w:id="29" w:author="Rob Stowell" w:date="2019-12-05T13:59:00Z">
              <w:r w:rsidR="0091166B">
                <w:t xml:space="preserve"> for</w:t>
              </w:r>
            </w:ins>
            <w:ins w:id="30" w:author="Rob Stowell" w:date="2019-12-05T13:48:00Z">
              <w:r w:rsidR="00A2676A">
                <w:t>:</w:t>
              </w:r>
            </w:ins>
          </w:p>
          <w:p w14:paraId="2A21267F" w14:textId="1AF96946" w:rsidR="00A2676A" w:rsidRDefault="002C27F6">
            <w:pPr>
              <w:pStyle w:val="SIBulletList2"/>
              <w:rPr>
                <w:ins w:id="31" w:author="Rob Stowell" w:date="2019-12-05T13:48:00Z"/>
              </w:rPr>
              <w:pPrChange w:id="32" w:author="Rob Stowell" w:date="2019-12-05T13:49:00Z">
                <w:pPr>
                  <w:pStyle w:val="SIBulletList1"/>
                </w:pPr>
              </w:pPrChange>
            </w:pPr>
            <w:del w:id="33" w:author="Rob Stowell" w:date="2019-12-05T13:58:00Z">
              <w:r w:rsidRPr="002C27F6" w:rsidDel="0091166B">
                <w:delText xml:space="preserve"> cutting instruction for forestry harvest</w:delText>
              </w:r>
            </w:del>
            <w:del w:id="34" w:author="Rob Stowell" w:date="2019-12-05T13:43:00Z">
              <w:r w:rsidRPr="002C27F6" w:rsidDel="002C5BB0">
                <w:delText>ers</w:delText>
              </w:r>
            </w:del>
            <w:ins w:id="35" w:author="Rob Stowell" w:date="2019-12-05T14:00:00Z">
              <w:r w:rsidR="0091166B">
                <w:t>a</w:t>
              </w:r>
            </w:ins>
            <w:ins w:id="36" w:author="Rob Stowell" w:date="2019-12-05T13:56:00Z">
              <w:r w:rsidR="0091166B">
                <w:t xml:space="preserve"> single</w:t>
              </w:r>
            </w:ins>
            <w:ins w:id="37" w:author="Rob Stowell" w:date="2019-12-05T13:51:00Z">
              <w:r w:rsidR="00A2676A">
                <w:t xml:space="preserve"> </w:t>
              </w:r>
            </w:ins>
            <w:ins w:id="38" w:author="Rob Stowell" w:date="2019-12-05T13:46:00Z">
              <w:r w:rsidR="002C5BB0">
                <w:t>assortment</w:t>
              </w:r>
            </w:ins>
            <w:ins w:id="39" w:author="Rob Stowell" w:date="2019-12-05T13:45:00Z">
              <w:r w:rsidR="002C5BB0">
                <w:t xml:space="preserve"> </w:t>
              </w:r>
            </w:ins>
            <w:ins w:id="40" w:author="Rob Stowell" w:date="2019-12-05T13:56:00Z">
              <w:r w:rsidR="0091166B">
                <w:t>o</w:t>
              </w:r>
            </w:ins>
            <w:ins w:id="41" w:author="Rob Stowell" w:date="2019-12-05T13:57:00Z">
              <w:r w:rsidR="0091166B">
                <w:t xml:space="preserve">f </w:t>
              </w:r>
            </w:ins>
            <w:ins w:id="42" w:author="Rob Stowell" w:date="2019-12-05T13:45:00Z">
              <w:r w:rsidR="002C5BB0">
                <w:t xml:space="preserve">log product </w:t>
              </w:r>
            </w:ins>
          </w:p>
          <w:p w14:paraId="0B319CF1" w14:textId="0DAEF469" w:rsidR="002C5BB0" w:rsidRDefault="0091166B">
            <w:pPr>
              <w:pStyle w:val="SIBulletList2"/>
              <w:pPrChange w:id="43" w:author="Rob Stowell" w:date="2019-12-05T13:49:00Z">
                <w:pPr>
                  <w:pStyle w:val="SIBulletList1"/>
                </w:pPr>
              </w:pPrChange>
            </w:pPr>
            <w:ins w:id="44" w:author="Rob Stowell" w:date="2019-12-05T13:59:00Z">
              <w:r>
                <w:t xml:space="preserve">a </w:t>
              </w:r>
            </w:ins>
            <w:ins w:id="45" w:author="Rob Stowell" w:date="2019-12-05T13:57:00Z">
              <w:r>
                <w:t>multiple</w:t>
              </w:r>
            </w:ins>
            <w:ins w:id="46" w:author="Rob Stowell" w:date="2019-12-05T13:48:00Z">
              <w:r w:rsidR="00A2676A">
                <w:t xml:space="preserve"> </w:t>
              </w:r>
            </w:ins>
            <w:ins w:id="47" w:author="Rob Stowell" w:date="2019-12-05T13:46:00Z">
              <w:r w:rsidR="002C5BB0">
                <w:t>assortment</w:t>
              </w:r>
              <w:r w:rsidR="00A2676A">
                <w:t xml:space="preserve"> </w:t>
              </w:r>
            </w:ins>
            <w:ins w:id="48" w:author="Rob Stowell" w:date="2019-12-05T13:57:00Z">
              <w:r>
                <w:t>of</w:t>
              </w:r>
            </w:ins>
            <w:ins w:id="49" w:author="Rob Stowell" w:date="2019-12-05T13:46:00Z">
              <w:r w:rsidR="00A2676A">
                <w:t xml:space="preserve"> log products</w:t>
              </w:r>
            </w:ins>
          </w:p>
          <w:p w14:paraId="4F2E393E" w14:textId="7344ECD4" w:rsidR="00E56C14" w:rsidRDefault="00BF6C54" w:rsidP="00E56C14">
            <w:pPr>
              <w:pStyle w:val="SIBulletList1"/>
            </w:pPr>
            <w:r>
              <w:t xml:space="preserve">trialled and edited </w:t>
            </w:r>
            <w:del w:id="50" w:author="Rob Stowell" w:date="2019-12-05T13:50:00Z">
              <w:r w:rsidDel="00A2676A">
                <w:delText xml:space="preserve">the </w:delText>
              </w:r>
            </w:del>
            <w:ins w:id="51" w:author="Rob Stowell" w:date="2019-12-05T13:50:00Z">
              <w:r w:rsidR="00A2676A">
                <w:t xml:space="preserve">both sets of </w:t>
              </w:r>
            </w:ins>
            <w:r>
              <w:t>cutting instructions</w:t>
            </w:r>
          </w:p>
          <w:p w14:paraId="1B35CB00" w14:textId="007A4F6D" w:rsidR="008215F8" w:rsidRPr="000754EC" w:rsidRDefault="00BF6C54" w:rsidP="00E56C14">
            <w:pPr>
              <w:pStyle w:val="SIBulletList1"/>
            </w:pPr>
            <w:r>
              <w:t xml:space="preserve">disseminated </w:t>
            </w:r>
            <w:del w:id="52" w:author="Rob Stowell" w:date="2019-12-05T13:50:00Z">
              <w:r w:rsidDel="00A2676A">
                <w:delText xml:space="preserve">the </w:delText>
              </w:r>
            </w:del>
            <w:ins w:id="53" w:author="Rob Stowell" w:date="2019-12-05T13:50:00Z">
              <w:r w:rsidR="00A2676A">
                <w:t xml:space="preserve">both sets of </w:t>
              </w:r>
            </w:ins>
            <w:r>
              <w:t xml:space="preserve">cutting instructions to </w:t>
            </w:r>
            <w:ins w:id="54" w:author="Rob Stowell" w:date="2019-12-05T13:50:00Z">
              <w:r w:rsidR="00A2676A">
                <w:t xml:space="preserve">relevant </w:t>
              </w:r>
            </w:ins>
            <w:r>
              <w:t>end</w:t>
            </w:r>
            <w:r w:rsidR="00073028">
              <w:t>-</w:t>
            </w:r>
            <w:r>
              <w:t>users</w:t>
            </w:r>
            <w:r w:rsidR="00D9247A">
              <w:t>.</w:t>
            </w:r>
            <w:r w:rsidR="008E2FD6" w:rsidRPr="00CD15EA">
              <w:t xml:space="preserve"> </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0F0E96">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0F0E96">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0A456EA9" w14:textId="19EE7F5A" w:rsidR="00804372" w:rsidRPr="00804372" w:rsidRDefault="0083520E" w:rsidP="00841770">
            <w:pPr>
              <w:pStyle w:val="SIBulletList1"/>
            </w:pPr>
            <w:r w:rsidRPr="0083520E">
              <w:t xml:space="preserve">Standard for Forest Machine Data and Communication </w:t>
            </w:r>
            <w:r>
              <w:t>(</w:t>
            </w:r>
            <w:r w:rsidR="00804372" w:rsidRPr="00804372">
              <w:t>StanForD</w:t>
            </w:r>
            <w:r>
              <w:t>)</w:t>
            </w:r>
            <w:r w:rsidR="00804372" w:rsidRPr="00804372">
              <w:t xml:space="preserve"> data standards, machine types and their capability</w:t>
            </w:r>
          </w:p>
          <w:p w14:paraId="3F28ED6D" w14:textId="70AB165B" w:rsidR="00881CD6" w:rsidRDefault="00881CD6" w:rsidP="00463605">
            <w:pPr>
              <w:pStyle w:val="SIBulletList1"/>
              <w:rPr>
                <w:ins w:id="55" w:author="Rob Stowell" w:date="2019-12-05T13:30:00Z"/>
              </w:rPr>
            </w:pPr>
            <w:ins w:id="56" w:author="Rob Stowell" w:date="2019-12-05T13:30:00Z">
              <w:r>
                <w:t>data sets</w:t>
              </w:r>
            </w:ins>
          </w:p>
          <w:p w14:paraId="3F90A357" w14:textId="156ED133" w:rsidR="00881CD6" w:rsidRDefault="00881CD6">
            <w:pPr>
              <w:pStyle w:val="SIBulletList2"/>
              <w:rPr>
                <w:ins w:id="57" w:author="Rob Stowell" w:date="2019-12-05T13:30:00Z"/>
              </w:rPr>
              <w:pPrChange w:id="58" w:author="Rob Stowell" w:date="2019-12-05T13:30:00Z">
                <w:pPr>
                  <w:pStyle w:val="SIBulletList1"/>
                </w:pPr>
              </w:pPrChange>
            </w:pPr>
            <w:ins w:id="59" w:author="Rob Stowell" w:date="2019-12-05T13:30:00Z">
              <w:r>
                <w:t>log specifications</w:t>
              </w:r>
            </w:ins>
          </w:p>
          <w:p w14:paraId="5C54273B" w14:textId="0A4303DE" w:rsidR="00881CD6" w:rsidRDefault="00881CD6">
            <w:pPr>
              <w:pStyle w:val="SIBulletList2"/>
              <w:rPr>
                <w:ins w:id="60" w:author="Rob Stowell" w:date="2019-12-05T13:30:00Z"/>
              </w:rPr>
              <w:pPrChange w:id="61" w:author="Rob Stowell" w:date="2019-12-05T13:30:00Z">
                <w:pPr>
                  <w:pStyle w:val="SIBulletList1"/>
                </w:pPr>
              </w:pPrChange>
            </w:pPr>
            <w:ins w:id="62" w:author="Rob Stowell" w:date="2019-12-05T13:30:00Z">
              <w:r>
                <w:t>product value</w:t>
              </w:r>
            </w:ins>
          </w:p>
          <w:p w14:paraId="444B9CD4" w14:textId="10A2E4BC" w:rsidR="00881CD6" w:rsidRDefault="00881CD6">
            <w:pPr>
              <w:pStyle w:val="SIBulletList2"/>
              <w:rPr>
                <w:ins w:id="63" w:author="Rob Stowell" w:date="2019-12-05T13:30:00Z"/>
              </w:rPr>
              <w:pPrChange w:id="64" w:author="Rob Stowell" w:date="2019-12-05T13:30:00Z">
                <w:pPr>
                  <w:pStyle w:val="SIBulletList1"/>
                </w:pPr>
              </w:pPrChange>
            </w:pPr>
            <w:ins w:id="65" w:author="Rob Stowell" w:date="2019-12-05T13:31:00Z">
              <w:r>
                <w:t>m</w:t>
              </w:r>
            </w:ins>
            <w:ins w:id="66" w:author="Rob Stowell" w:date="2019-12-05T13:30:00Z">
              <w:r>
                <w:t>achine type</w:t>
              </w:r>
            </w:ins>
          </w:p>
          <w:p w14:paraId="7F8483A3" w14:textId="77777777" w:rsidR="00881CD6" w:rsidRDefault="00881CD6" w:rsidP="00463605">
            <w:pPr>
              <w:pStyle w:val="SIBulletList1"/>
              <w:rPr>
                <w:ins w:id="67" w:author="Rob Stowell" w:date="2019-12-05T13:31:00Z"/>
              </w:rPr>
            </w:pPr>
            <w:ins w:id="68" w:author="Rob Stowell" w:date="2019-12-05T13:31:00Z">
              <w:r>
                <w:t>product limitations</w:t>
              </w:r>
            </w:ins>
          </w:p>
          <w:p w14:paraId="1892F1C3" w14:textId="0B4DECFF" w:rsidR="00881CD6" w:rsidRDefault="002C5BB0">
            <w:pPr>
              <w:pStyle w:val="SIBulletList2"/>
              <w:rPr>
                <w:ins w:id="69" w:author="Rob Stowell" w:date="2019-12-05T13:31:00Z"/>
              </w:rPr>
              <w:pPrChange w:id="70" w:author="Rob Stowell" w:date="2019-12-05T13:31:00Z">
                <w:pPr>
                  <w:pStyle w:val="SIBulletList1"/>
                </w:pPr>
              </w:pPrChange>
            </w:pPr>
            <w:ins w:id="71" w:author="Rob Stowell" w:date="2019-12-05T13:39:00Z">
              <w:r>
                <w:t>small end diameter [</w:t>
              </w:r>
            </w:ins>
            <w:ins w:id="72" w:author="Rob Stowell" w:date="2019-12-05T13:31:00Z">
              <w:r w:rsidR="00881CD6">
                <w:t>SED</w:t>
              </w:r>
            </w:ins>
            <w:ins w:id="73" w:author="Rob Stowell" w:date="2019-12-05T13:39:00Z">
              <w:r>
                <w:t>]</w:t>
              </w:r>
            </w:ins>
          </w:p>
          <w:p w14:paraId="60770D7D" w14:textId="3A431B85" w:rsidR="00881CD6" w:rsidRDefault="002C5BB0">
            <w:pPr>
              <w:pStyle w:val="SIBulletList2"/>
              <w:rPr>
                <w:ins w:id="74" w:author="Rob Stowell" w:date="2019-12-05T13:31:00Z"/>
              </w:rPr>
              <w:pPrChange w:id="75" w:author="Rob Stowell" w:date="2019-12-05T13:31:00Z">
                <w:pPr>
                  <w:pStyle w:val="SIBulletList1"/>
                </w:pPr>
              </w:pPrChange>
            </w:pPr>
            <w:ins w:id="76" w:author="Rob Stowell" w:date="2019-12-05T13:39:00Z">
              <w:r>
                <w:t>large end diameter [</w:t>
              </w:r>
            </w:ins>
            <w:ins w:id="77" w:author="Rob Stowell" w:date="2019-12-05T13:31:00Z">
              <w:r w:rsidR="00881CD6">
                <w:t>LED</w:t>
              </w:r>
            </w:ins>
            <w:ins w:id="78" w:author="Rob Stowell" w:date="2019-12-05T13:39:00Z">
              <w:r>
                <w:t>]</w:t>
              </w:r>
            </w:ins>
          </w:p>
          <w:p w14:paraId="7C003595" w14:textId="7074B5C0" w:rsidR="00881CD6" w:rsidRDefault="002C5BB0">
            <w:pPr>
              <w:pStyle w:val="SIBulletList2"/>
              <w:rPr>
                <w:ins w:id="79" w:author="Rob Stowell" w:date="2019-12-05T13:31:00Z"/>
              </w:rPr>
              <w:pPrChange w:id="80" w:author="Rob Stowell" w:date="2019-12-05T13:31:00Z">
                <w:pPr>
                  <w:pStyle w:val="SIBulletList1"/>
                </w:pPr>
              </w:pPrChange>
            </w:pPr>
            <w:ins w:id="81" w:author="Rob Stowell" w:date="2019-12-05T13:39:00Z">
              <w:r>
                <w:t xml:space="preserve">stem </w:t>
              </w:r>
            </w:ins>
            <w:ins w:id="82" w:author="Rob Stowell" w:date="2019-12-05T13:31:00Z">
              <w:r w:rsidR="00881CD6">
                <w:t>length</w:t>
              </w:r>
            </w:ins>
          </w:p>
          <w:p w14:paraId="7F7E89C2" w14:textId="2774B794" w:rsidR="00881CD6" w:rsidRDefault="00881CD6">
            <w:pPr>
              <w:pStyle w:val="SIBulletList2"/>
              <w:rPr>
                <w:ins w:id="83" w:author="Rob Stowell" w:date="2019-12-05T13:31:00Z"/>
              </w:rPr>
              <w:pPrChange w:id="84" w:author="Rob Stowell" w:date="2019-12-05T13:31:00Z">
                <w:pPr>
                  <w:pStyle w:val="SIBulletList1"/>
                </w:pPr>
              </w:pPrChange>
            </w:pPr>
            <w:ins w:id="85" w:author="Rob Stowell" w:date="2019-12-05T13:31:00Z">
              <w:r>
                <w:t>overcuts</w:t>
              </w:r>
            </w:ins>
          </w:p>
          <w:p w14:paraId="2B302B04" w14:textId="423828B5" w:rsidR="00463605" w:rsidRPr="00463605" w:rsidRDefault="00463605" w:rsidP="00463605">
            <w:pPr>
              <w:pStyle w:val="SIBulletList1"/>
            </w:pPr>
            <w:r w:rsidRPr="00463605">
              <w:t>principles of val</w:t>
            </w:r>
            <w:r w:rsidR="009544D5">
              <w:t>u</w:t>
            </w:r>
            <w:r w:rsidRPr="00463605">
              <w:t>e and value recovery in timber harvesting</w:t>
            </w:r>
          </w:p>
          <w:p w14:paraId="730902B1" w14:textId="066ADAA8" w:rsidR="00463605" w:rsidRPr="00463605" w:rsidRDefault="00463605" w:rsidP="00463605">
            <w:pPr>
              <w:pStyle w:val="SIBulletList1"/>
            </w:pPr>
            <w:r w:rsidRPr="00463605">
              <w:t>StanForD harvester</w:t>
            </w:r>
            <w:r w:rsidRPr="00463605" w:rsidDel="00804372">
              <w:t xml:space="preserve"> </w:t>
            </w:r>
            <w:r w:rsidR="00BF6C54">
              <w:t xml:space="preserve">standards and </w:t>
            </w:r>
            <w:r w:rsidRPr="00463605">
              <w:t>files</w:t>
            </w:r>
          </w:p>
          <w:p w14:paraId="2123145E" w14:textId="21DB2275" w:rsidR="009544D5" w:rsidRDefault="009544D5" w:rsidP="009544D5">
            <w:pPr>
              <w:pStyle w:val="SIBulletList1"/>
            </w:pPr>
            <w:r>
              <w:t xml:space="preserve">purpose of cutting instructions or bucking files </w:t>
            </w:r>
            <w:r w:rsidR="0083520E">
              <w:t>(</w:t>
            </w:r>
            <w:r>
              <w:t>APT files</w:t>
            </w:r>
            <w:r w:rsidR="0083520E">
              <w:t>)</w:t>
            </w:r>
          </w:p>
          <w:p w14:paraId="3D4FF32E" w14:textId="2AA792F2" w:rsidR="009544D5" w:rsidRDefault="009544D5" w:rsidP="009544D5">
            <w:pPr>
              <w:pStyle w:val="SIBulletList1"/>
            </w:pPr>
            <w:r>
              <w:t>software used to create cutting instructions</w:t>
            </w:r>
          </w:p>
          <w:p w14:paraId="20E78833" w14:textId="298DF248" w:rsidR="009544D5" w:rsidRPr="009544D5" w:rsidRDefault="009544D5" w:rsidP="009544D5">
            <w:pPr>
              <w:pStyle w:val="SIBulletList1"/>
            </w:pPr>
            <w:del w:id="86" w:author="Rob Stowell" w:date="2019-12-05T13:39:00Z">
              <w:r w:rsidDel="002C5BB0">
                <w:delText>b</w:delText>
              </w:r>
              <w:r w:rsidRPr="009544D5" w:rsidDel="002C5BB0">
                <w:delText>ucking methods</w:delText>
              </w:r>
            </w:del>
            <w:ins w:id="87" w:author="Rob Stowell" w:date="2019-12-05T13:39:00Z">
              <w:r w:rsidR="002C5BB0">
                <w:t>different approches to bucking</w:t>
              </w:r>
            </w:ins>
          </w:p>
          <w:p w14:paraId="6D60D3DC" w14:textId="45DED207" w:rsidR="009544D5" w:rsidRPr="009544D5" w:rsidRDefault="009544D5" w:rsidP="009544D5">
            <w:pPr>
              <w:pStyle w:val="SIBulletList2"/>
            </w:pPr>
            <w:r>
              <w:t>p</w:t>
            </w:r>
            <w:r w:rsidRPr="009544D5">
              <w:t>rofit</w:t>
            </w:r>
            <w:r w:rsidR="00073028">
              <w:t>-</w:t>
            </w:r>
            <w:r w:rsidRPr="009544D5">
              <w:t>based bucking</w:t>
            </w:r>
          </w:p>
          <w:p w14:paraId="36AC8144" w14:textId="1B6A6B0E" w:rsidR="009544D5" w:rsidRPr="009544D5" w:rsidRDefault="009544D5" w:rsidP="009544D5">
            <w:pPr>
              <w:pStyle w:val="SIBulletList2"/>
            </w:pPr>
            <w:r>
              <w:t>d</w:t>
            </w:r>
            <w:r w:rsidRPr="009544D5">
              <w:t>emand bucking</w:t>
            </w:r>
          </w:p>
          <w:p w14:paraId="214A4752" w14:textId="77777777" w:rsidR="002C5BB0" w:rsidRDefault="009544D5" w:rsidP="00463605">
            <w:pPr>
              <w:pStyle w:val="SIBulletList1"/>
              <w:rPr>
                <w:ins w:id="88" w:author="Rob Stowell" w:date="2019-12-05T13:40:00Z"/>
              </w:rPr>
            </w:pPr>
            <w:r>
              <w:t>s</w:t>
            </w:r>
            <w:r w:rsidR="002C27F6">
              <w:t xml:space="preserve">ources of </w:t>
            </w:r>
            <w:r w:rsidR="002C27F6" w:rsidRPr="002C27F6">
              <w:t xml:space="preserve">data sets required for creation of cutting </w:t>
            </w:r>
            <w:r w:rsidR="00AD7C1F">
              <w:t>instructions</w:t>
            </w:r>
          </w:p>
          <w:p w14:paraId="077C5038" w14:textId="7A00A98E" w:rsidR="002C5BB0" w:rsidRDefault="002C5BB0" w:rsidP="002C5BB0">
            <w:pPr>
              <w:pStyle w:val="SIBulletList2"/>
              <w:rPr>
                <w:ins w:id="89" w:author="Rob Stowell" w:date="2019-12-05T13:41:00Z"/>
              </w:rPr>
            </w:pPr>
            <w:ins w:id="90" w:author="Rob Stowell" w:date="2019-12-05T13:41:00Z">
              <w:r>
                <w:t>log specifications manual</w:t>
              </w:r>
            </w:ins>
          </w:p>
          <w:p w14:paraId="18BAEA35" w14:textId="4244A1E6" w:rsidR="002C5BB0" w:rsidRDefault="002C5BB0">
            <w:pPr>
              <w:pStyle w:val="SIBulletList2"/>
              <w:rPr>
                <w:ins w:id="91" w:author="Rob Stowell" w:date="2019-12-05T13:40:00Z"/>
              </w:rPr>
              <w:pPrChange w:id="92" w:author="Rob Stowell" w:date="2019-12-05T13:41:00Z">
                <w:pPr>
                  <w:pStyle w:val="SIBulletList1"/>
                </w:pPr>
              </w:pPrChange>
            </w:pPr>
            <w:ins w:id="93" w:author="Rob Stowell" w:date="2019-12-05T13:41:00Z">
              <w:r>
                <w:t>company</w:t>
              </w:r>
            </w:ins>
            <w:ins w:id="94" w:author="Rob Stowell" w:date="2019-12-05T13:42:00Z">
              <w:r>
                <w:t xml:space="preserve"> data on </w:t>
              </w:r>
            </w:ins>
            <w:ins w:id="95" w:author="Rob Stowell" w:date="2019-12-05T13:40:00Z">
              <w:r>
                <w:t>log pricing</w:t>
              </w:r>
            </w:ins>
          </w:p>
          <w:p w14:paraId="02663761" w14:textId="4B857038" w:rsidR="002C5BB0" w:rsidRDefault="002C5BB0">
            <w:pPr>
              <w:pStyle w:val="SIBulletList2"/>
              <w:rPr>
                <w:ins w:id="96" w:author="Rob Stowell" w:date="2019-12-05T13:41:00Z"/>
              </w:rPr>
              <w:pPrChange w:id="97" w:author="Rob Stowell" w:date="2019-12-05T13:41:00Z">
                <w:pPr>
                  <w:pStyle w:val="SIBulletList1"/>
                </w:pPr>
              </w:pPrChange>
            </w:pPr>
            <w:ins w:id="98" w:author="Rob Stowell" w:date="2019-12-05T13:42:00Z">
              <w:r>
                <w:t xml:space="preserve">company protocls for </w:t>
              </w:r>
            </w:ins>
            <w:ins w:id="99" w:author="Rob Stowell" w:date="2019-12-05T13:41:00Z">
              <w:r>
                <w:t>naming conventions</w:t>
              </w:r>
            </w:ins>
          </w:p>
          <w:p w14:paraId="34B812D3" w14:textId="776128D7" w:rsidR="002C27F6" w:rsidRPr="00463605" w:rsidRDefault="002C5BB0">
            <w:pPr>
              <w:pStyle w:val="SIBulletList2"/>
              <w:pPrChange w:id="100" w:author="Rob Stowell" w:date="2019-12-05T13:41:00Z">
                <w:pPr>
                  <w:pStyle w:val="SIBulletList1"/>
                </w:pPr>
              </w:pPrChange>
            </w:pPr>
            <w:ins w:id="101" w:author="Rob Stowell" w:date="2019-12-05T13:42:00Z">
              <w:r>
                <w:t>forest operation plan for site details</w:t>
              </w:r>
            </w:ins>
            <w:del w:id="102" w:author="Rob Stowell" w:date="2019-12-05T13:42:00Z">
              <w:r w:rsidR="002C27F6" w:rsidRPr="002C27F6" w:rsidDel="002C5BB0">
                <w:delText xml:space="preserve"> </w:delText>
              </w:r>
            </w:del>
          </w:p>
          <w:p w14:paraId="76718E67" w14:textId="4C8B72CC" w:rsidR="002C27F6" w:rsidRDefault="009544D5" w:rsidP="002C27F6">
            <w:pPr>
              <w:pStyle w:val="SIBulletList1"/>
            </w:pPr>
            <w:r>
              <w:t>m</w:t>
            </w:r>
            <w:r w:rsidR="002C27F6">
              <w:t xml:space="preserve">ethods </w:t>
            </w:r>
            <w:r w:rsidR="00BF6C54">
              <w:t>for</w:t>
            </w:r>
            <w:r w:rsidR="002C27F6">
              <w:t xml:space="preserve"> confirming accuracy and format of data </w:t>
            </w:r>
            <w:r w:rsidR="002C27F6" w:rsidRPr="002C27F6">
              <w:t xml:space="preserve">required for creation of cutting </w:t>
            </w:r>
            <w:r>
              <w:t>instructions</w:t>
            </w:r>
          </w:p>
          <w:p w14:paraId="1BCD395E" w14:textId="77777777" w:rsidR="00775309" w:rsidRDefault="009544D5" w:rsidP="009544D5">
            <w:pPr>
              <w:pStyle w:val="SIBulletList1"/>
            </w:pPr>
            <w:r>
              <w:t>methods of o</w:t>
            </w:r>
            <w:r w:rsidRPr="009544D5">
              <w:t>pen</w:t>
            </w:r>
            <w:r>
              <w:t>ing</w:t>
            </w:r>
            <w:r w:rsidRPr="009544D5">
              <w:t xml:space="preserve"> cutting </w:t>
            </w:r>
            <w:r w:rsidR="00AD7C1F">
              <w:t>instructions</w:t>
            </w:r>
            <w:r w:rsidRPr="009544D5">
              <w:t xml:space="preserve"> template for the relevant harvester and check</w:t>
            </w:r>
            <w:r>
              <w:t>ing</w:t>
            </w:r>
            <w:r w:rsidRPr="009544D5">
              <w:t xml:space="preserve"> the version type</w:t>
            </w:r>
          </w:p>
          <w:p w14:paraId="79F5A0BE" w14:textId="26DBFF92" w:rsidR="009544D5" w:rsidRDefault="00775309" w:rsidP="009544D5">
            <w:pPr>
              <w:pStyle w:val="SIBulletList1"/>
            </w:pPr>
            <w:r>
              <w:t xml:space="preserve">reasons for selecting correct </w:t>
            </w:r>
            <w:r w:rsidRPr="00775309">
              <w:t>cutting instructions template for harvester</w:t>
            </w:r>
            <w:r w:rsidR="009544D5" w:rsidRPr="009544D5">
              <w:t xml:space="preserve"> </w:t>
            </w:r>
          </w:p>
          <w:p w14:paraId="618850B2" w14:textId="57D0A277" w:rsidR="009544D5" w:rsidRPr="009544D5" w:rsidRDefault="009544D5" w:rsidP="009544D5">
            <w:pPr>
              <w:pStyle w:val="SIBulletList1"/>
            </w:pPr>
            <w:r w:rsidRPr="009544D5">
              <w:t>methods for naming and saving cutting instructions</w:t>
            </w:r>
          </w:p>
          <w:p w14:paraId="7744E3E9" w14:textId="043FF490" w:rsidR="002C27F6" w:rsidRDefault="009544D5" w:rsidP="002C27F6">
            <w:pPr>
              <w:pStyle w:val="SIBulletList1"/>
            </w:pPr>
            <w:del w:id="103" w:author="Rob Stowell" w:date="2019-12-05T13:40:00Z">
              <w:r w:rsidDel="002C5BB0">
                <w:delText>m</w:delText>
              </w:r>
              <w:r w:rsidR="002C27F6" w:rsidDel="002C5BB0">
                <w:delText>atrices used in cutting instructions</w:delText>
              </w:r>
            </w:del>
            <w:ins w:id="104" w:author="Rob Stowell" w:date="2019-12-05T13:40:00Z">
              <w:r w:rsidR="002C5BB0">
                <w:t>value / product matrix</w:t>
              </w:r>
            </w:ins>
          </w:p>
          <w:p w14:paraId="00D35A40" w14:textId="659E8167" w:rsidR="002C27F6" w:rsidRPr="002C27F6" w:rsidDel="002C5BB0" w:rsidRDefault="009544D5">
            <w:pPr>
              <w:pStyle w:val="SIBulletList2"/>
              <w:rPr>
                <w:del w:id="105" w:author="Rob Stowell" w:date="2019-12-05T13:40:00Z"/>
              </w:rPr>
            </w:pPr>
            <w:del w:id="106" w:author="Rob Stowell" w:date="2019-12-05T13:40:00Z">
              <w:r w:rsidDel="002C5BB0">
                <w:delText>p</w:delText>
              </w:r>
              <w:r w:rsidR="002C27F6" w:rsidRPr="002C27F6" w:rsidDel="002C5BB0">
                <w:delText>rice</w:delText>
              </w:r>
            </w:del>
          </w:p>
          <w:p w14:paraId="3DED8F19" w14:textId="67880058" w:rsidR="002C27F6" w:rsidRPr="009544D5" w:rsidDel="002C5BB0" w:rsidRDefault="009544D5">
            <w:pPr>
              <w:pStyle w:val="SIBulletList2"/>
              <w:rPr>
                <w:del w:id="107" w:author="Rob Stowell" w:date="2019-12-05T13:40:00Z"/>
              </w:rPr>
            </w:pPr>
            <w:del w:id="108" w:author="Rob Stowell" w:date="2019-12-05T13:40:00Z">
              <w:r w:rsidDel="002C5BB0">
                <w:delText>d</w:delText>
              </w:r>
              <w:r w:rsidR="002C27F6" w:rsidRPr="009544D5" w:rsidDel="002C5BB0">
                <w:delText>emand</w:delText>
              </w:r>
            </w:del>
          </w:p>
          <w:p w14:paraId="0DCD58F8" w14:textId="0309D883" w:rsidR="002C27F6" w:rsidRPr="009544D5" w:rsidDel="002C5BB0" w:rsidRDefault="002C27F6">
            <w:pPr>
              <w:pStyle w:val="SIBulletList2"/>
              <w:rPr>
                <w:del w:id="109" w:author="Rob Stowell" w:date="2019-12-05T13:40:00Z"/>
              </w:rPr>
            </w:pPr>
            <w:del w:id="110" w:author="Rob Stowell" w:date="2019-12-05T13:40:00Z">
              <w:r w:rsidRPr="009544D5" w:rsidDel="002C5BB0">
                <w:delText>limitations</w:delText>
              </w:r>
            </w:del>
          </w:p>
          <w:p w14:paraId="06851855" w14:textId="2BC3D48F" w:rsidR="009544D5" w:rsidRPr="00463605" w:rsidRDefault="009544D5">
            <w:pPr>
              <w:pStyle w:val="SIBulletList2"/>
              <w:pPrChange w:id="111" w:author="Rob Stowell" w:date="2019-12-05T13:40:00Z">
                <w:pPr>
                  <w:pStyle w:val="SIBulletList1"/>
                </w:pPr>
              </w:pPrChange>
            </w:pPr>
            <w:r>
              <w:t xml:space="preserve">methods for creating </w:t>
            </w:r>
            <w:del w:id="112" w:author="Rob Stowell" w:date="2019-12-05T13:40:00Z">
              <w:r w:rsidRPr="009544D5" w:rsidDel="002C5BB0">
                <w:delText xml:space="preserve">price, demand and limitation matrices </w:delText>
              </w:r>
            </w:del>
          </w:p>
          <w:p w14:paraId="695EDD72" w14:textId="256234A3" w:rsidR="009544D5" w:rsidRDefault="009544D5">
            <w:pPr>
              <w:pStyle w:val="SIBulletList2"/>
              <w:pPrChange w:id="113" w:author="Rob Stowell" w:date="2019-12-05T13:40:00Z">
                <w:pPr>
                  <w:pStyle w:val="SIBulletList1"/>
                </w:pPr>
              </w:pPrChange>
            </w:pPr>
            <w:r w:rsidRPr="009544D5">
              <w:t xml:space="preserve">methods for </w:t>
            </w:r>
            <w:r>
              <w:t>e</w:t>
            </w:r>
            <w:r w:rsidRPr="009544D5">
              <w:t>nter</w:t>
            </w:r>
            <w:r>
              <w:t>ing</w:t>
            </w:r>
            <w:r w:rsidRPr="009544D5">
              <w:t xml:space="preserve"> </w:t>
            </w:r>
            <w:del w:id="114" w:author="Rob Stowell" w:date="2019-12-05T13:40:00Z">
              <w:r w:rsidRPr="009544D5" w:rsidDel="002C5BB0">
                <w:delText>price and setting information into matrices</w:delText>
              </w:r>
            </w:del>
            <w:ins w:id="115" w:author="Rob Stowell" w:date="2019-12-05T13:40:00Z">
              <w:r w:rsidR="002C5BB0">
                <w:t>data</w:t>
              </w:r>
            </w:ins>
          </w:p>
          <w:p w14:paraId="4E847D05" w14:textId="5BC9F363" w:rsidR="009544D5" w:rsidRDefault="009544D5" w:rsidP="00463605">
            <w:pPr>
              <w:pStyle w:val="SIBulletList1"/>
            </w:pPr>
            <w:r>
              <w:t>procedures for trialling and editing draft cutting instructions</w:t>
            </w:r>
          </w:p>
          <w:p w14:paraId="1993B6B9" w14:textId="4C3ABAE5" w:rsidR="009544D5" w:rsidRDefault="009544D5" w:rsidP="00463605">
            <w:pPr>
              <w:pStyle w:val="SIBulletList1"/>
            </w:pPr>
            <w:r>
              <w:t>reasons for trialling cutting instructions</w:t>
            </w:r>
          </w:p>
          <w:p w14:paraId="311141A5" w14:textId="471E36A8" w:rsidR="00881CD6" w:rsidRDefault="00881CD6" w:rsidP="00463605">
            <w:pPr>
              <w:pStyle w:val="SIBulletList1"/>
              <w:rPr>
                <w:ins w:id="116" w:author="Rob Stowell" w:date="2019-12-05T13:34:00Z"/>
              </w:rPr>
            </w:pPr>
            <w:ins w:id="117" w:author="Rob Stowell" w:date="2019-12-05T13:34:00Z">
              <w:r>
                <w:t>reasons and procedures for using simulation software in trialling cutting lsits</w:t>
              </w:r>
            </w:ins>
          </w:p>
          <w:p w14:paraId="7A208321" w14:textId="45CBA8A3" w:rsidR="009544D5" w:rsidRDefault="009544D5" w:rsidP="00463605">
            <w:pPr>
              <w:pStyle w:val="SIBulletList1"/>
            </w:pPr>
            <w:r>
              <w:t>procedures for transmitting cutting instructions to end</w:t>
            </w:r>
            <w:r w:rsidR="00073028">
              <w:t>-</w:t>
            </w:r>
            <w:r>
              <w:t>users</w:t>
            </w:r>
          </w:p>
          <w:p w14:paraId="0CB5EF2E" w14:textId="3365DC4A" w:rsidR="00D9247A" w:rsidRPr="00D9247A" w:rsidRDefault="00D9247A" w:rsidP="00841770">
            <w:pPr>
              <w:pStyle w:val="SIBulletList1"/>
            </w:pPr>
            <w:r>
              <w:t>t</w:t>
            </w:r>
            <w:r w:rsidRPr="00D9247A">
              <w:t xml:space="preserve">erminology associated with software package </w:t>
            </w:r>
          </w:p>
          <w:p w14:paraId="54B792E0" w14:textId="4B399DBE" w:rsidR="00D9247A" w:rsidRPr="00D9247A" w:rsidRDefault="00D9247A" w:rsidP="00841770">
            <w:pPr>
              <w:pStyle w:val="SIBulletList1"/>
            </w:pPr>
            <w:r w:rsidRPr="00D9247A">
              <w:t>file and record maintenance</w:t>
            </w:r>
            <w:r>
              <w:t xml:space="preserve"> procedures</w:t>
            </w:r>
          </w:p>
          <w:p w14:paraId="0BF4178F" w14:textId="594E7A26" w:rsidR="00DB20B4" w:rsidRPr="000754EC" w:rsidRDefault="00D9247A" w:rsidP="00841770">
            <w:pPr>
              <w:pStyle w:val="SIBulletList1"/>
            </w:pPr>
            <w:r w:rsidRPr="00D9247A">
              <w:lastRenderedPageBreak/>
              <w:t>antivirus software procedures</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0F0E96">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0F0E96">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686E34A3" w:rsidR="005132BC" w:rsidRDefault="005132BC" w:rsidP="005132BC">
            <w:pPr>
              <w:pStyle w:val="SIBulletList2"/>
            </w:pPr>
            <w:r>
              <w:t>skills must be demonstrated in</w:t>
            </w:r>
            <w:r w:rsidR="00F96305">
              <w:t xml:space="preserve"> a</w:t>
            </w:r>
            <w:r>
              <w:t xml:space="preserve"> </w:t>
            </w:r>
            <w:r w:rsidR="0034757F">
              <w:t xml:space="preserve">real or simulated </w:t>
            </w:r>
            <w:r w:rsidR="00F96305" w:rsidRPr="00F96305">
              <w:t>forestry site</w:t>
            </w:r>
          </w:p>
          <w:p w14:paraId="74F8336A" w14:textId="77777777" w:rsidR="008E2FD6" w:rsidRPr="00CD15EA" w:rsidRDefault="008E2FD6" w:rsidP="008E2FD6">
            <w:pPr>
              <w:pStyle w:val="SIBulletList1"/>
            </w:pPr>
            <w:r w:rsidRPr="00CD15EA">
              <w:t>resources, equipment and materials:</w:t>
            </w:r>
          </w:p>
          <w:p w14:paraId="7A4672BB" w14:textId="03DDB543" w:rsidR="00F96305" w:rsidRDefault="0034757F" w:rsidP="00941847">
            <w:pPr>
              <w:pStyle w:val="SIBulletList2"/>
            </w:pPr>
            <w:r w:rsidRPr="0034757F">
              <w:t xml:space="preserve">computer software for </w:t>
            </w:r>
            <w:r w:rsidR="00775309">
              <w:t>creating</w:t>
            </w:r>
            <w:r w:rsidR="00AD7C1F">
              <w:t xml:space="preserve"> cutting instructions for harvester</w:t>
            </w:r>
            <w:r w:rsidR="00F96305" w:rsidRPr="00F96305">
              <w:t xml:space="preserve"> </w:t>
            </w:r>
          </w:p>
          <w:p w14:paraId="7E9CA03B" w14:textId="1C7314DA" w:rsidR="00B118E6" w:rsidRDefault="0034757F" w:rsidP="00941847">
            <w:pPr>
              <w:pStyle w:val="SIBulletList2"/>
            </w:pPr>
            <w:r>
              <w:t>computer hardware</w:t>
            </w:r>
          </w:p>
          <w:p w14:paraId="5761667F" w14:textId="05F3AD17" w:rsidR="0034757F" w:rsidRDefault="0034757F" w:rsidP="00941847">
            <w:pPr>
              <w:pStyle w:val="SIBulletList2"/>
            </w:pPr>
            <w:r>
              <w:t>Internet access</w:t>
            </w:r>
          </w:p>
          <w:p w14:paraId="475C90CC" w14:textId="22607516" w:rsidR="0034757F" w:rsidRPr="00CD15EA" w:rsidRDefault="00AD7C1F" w:rsidP="00941847">
            <w:pPr>
              <w:pStyle w:val="SIBulletList2"/>
            </w:pPr>
            <w:r>
              <w:t>data sets</w:t>
            </w:r>
            <w:r w:rsidR="0034757F">
              <w:t xml:space="preserve"> </w:t>
            </w:r>
            <w:r>
              <w:t>required for creation of cutting instructions</w:t>
            </w:r>
          </w:p>
          <w:p w14:paraId="654C68DF" w14:textId="77777777" w:rsidR="008E2FD6" w:rsidRPr="00CD15EA" w:rsidRDefault="008E2FD6" w:rsidP="008E2FD6">
            <w:pPr>
              <w:pStyle w:val="SIBulletList1"/>
            </w:pPr>
            <w:r w:rsidRPr="00CD15EA">
              <w:t>specifications:</w:t>
            </w:r>
          </w:p>
          <w:p w14:paraId="128F4D6E" w14:textId="09B051B4" w:rsidR="00EE4378" w:rsidRPr="00EE4378" w:rsidRDefault="00EE4378" w:rsidP="00EE4378">
            <w:pPr>
              <w:pStyle w:val="SIBulletList2"/>
            </w:pPr>
            <w:r w:rsidRPr="00EE4378">
              <w:t xml:space="preserve">access to work order or instruction detailing </w:t>
            </w:r>
            <w:r w:rsidR="00B72A1F" w:rsidRPr="0034757F">
              <w:t>wood flow</w:t>
            </w:r>
            <w:r w:rsidR="0034757F" w:rsidRPr="0034757F">
              <w:t xml:space="preserve"> planning and production data requirements</w:t>
            </w:r>
          </w:p>
          <w:p w14:paraId="3F601BD6" w14:textId="468435FA" w:rsidR="008E2FD6" w:rsidRPr="00CD15EA" w:rsidRDefault="008E2FD6" w:rsidP="008E2FD6">
            <w:pPr>
              <w:pStyle w:val="SIBulletList2"/>
            </w:pPr>
            <w:r w:rsidRPr="00CD15EA">
              <w:t xml:space="preserve">access to workplace policies and procedures which cover current Work Health and Safety Acts or Occupation Health and Safety Acts, regulations and related industry standards and codes of practice applicable to </w:t>
            </w:r>
            <w:r w:rsidR="0034757F">
              <w:t>using computer software and hardware</w:t>
            </w:r>
          </w:p>
          <w:p w14:paraId="6518BF00" w14:textId="7D202C21" w:rsidR="008E2FD6" w:rsidRPr="00CD15EA" w:rsidRDefault="008E2FD6" w:rsidP="008E2FD6">
            <w:pPr>
              <w:pStyle w:val="SIBulletList2"/>
            </w:pPr>
            <w:r w:rsidRPr="00CD15EA">
              <w:t xml:space="preserve">access to workplace policies and procedures which cover current Environment Protection Acts, regulations and related industry standards and codes of practice applicable to </w:t>
            </w:r>
            <w:r w:rsidR="0034757F" w:rsidRPr="0034757F">
              <w:t>using computer software and hardware</w:t>
            </w:r>
          </w:p>
          <w:p w14:paraId="009AE53F" w14:textId="77777777" w:rsidR="00EE4378" w:rsidRDefault="008E2FD6" w:rsidP="008E2FD6">
            <w:pPr>
              <w:pStyle w:val="SIBulletList2"/>
            </w:pPr>
            <w:r w:rsidRPr="00CD15EA">
              <w:t>access to production plan</w:t>
            </w:r>
          </w:p>
          <w:p w14:paraId="0064746A" w14:textId="70E0C551" w:rsidR="008E2FD6" w:rsidRPr="00CD15EA" w:rsidRDefault="00EE4378" w:rsidP="008E2FD6">
            <w:pPr>
              <w:pStyle w:val="SIBulletList2"/>
            </w:pPr>
            <w:r w:rsidRPr="00EE4378">
              <w:t>access to workplace safety and environmental protection plans</w:t>
            </w:r>
            <w:r w:rsidRPr="00EE4378" w:rsidDel="00EE4378">
              <w:t xml:space="preserve"> </w:t>
            </w:r>
            <w:r w:rsidR="008E2FD6" w:rsidRPr="00CD15EA">
              <w:t>access to site emergency procedure</w:t>
            </w:r>
          </w:p>
          <w:p w14:paraId="28D2C47A" w14:textId="1484127E" w:rsidR="008E2FD6" w:rsidRPr="00CD15EA" w:rsidRDefault="008E2FD6" w:rsidP="008E2FD6">
            <w:pPr>
              <w:pStyle w:val="SIBulletList2"/>
            </w:pPr>
            <w:r w:rsidRPr="00CD15EA">
              <w:t xml:space="preserve">access to workplace safe operating procedures </w:t>
            </w:r>
            <w:r w:rsidR="0034757F">
              <w:t xml:space="preserve">for </w:t>
            </w:r>
            <w:r w:rsidR="0034757F" w:rsidRPr="0034757F">
              <w:t xml:space="preserve">using computer software and </w:t>
            </w:r>
            <w:r w:rsidR="00B72A1F" w:rsidRPr="0034757F">
              <w:t>hardware</w:t>
            </w:r>
          </w:p>
          <w:p w14:paraId="38C8439D" w14:textId="66A09519" w:rsidR="008E2FD6" w:rsidRPr="00CD15EA" w:rsidRDefault="008E2FD6" w:rsidP="008E2FD6">
            <w:pPr>
              <w:pStyle w:val="SIBulletList2"/>
            </w:pPr>
            <w:r w:rsidRPr="00CD15EA">
              <w:t xml:space="preserve">access to user manual for </w:t>
            </w:r>
            <w:r w:rsidR="0034757F" w:rsidRPr="0034757F">
              <w:t>computer software and hardware</w:t>
            </w:r>
            <w:r w:rsidRPr="00CD15EA">
              <w:t>.</w:t>
            </w:r>
          </w:p>
          <w:p w14:paraId="75D6B074" w14:textId="77777777" w:rsidR="008E2FD6" w:rsidRPr="00CD15EA" w:rsidRDefault="008E2FD6" w:rsidP="008E2FD6"/>
          <w:p w14:paraId="6A9482A4" w14:textId="4DF824C2" w:rsidR="00F1480E" w:rsidRPr="000754EC" w:rsidRDefault="008E2FD6" w:rsidP="00073028">
            <w:pPr>
              <w:pStyle w:val="SIText"/>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4BCC0E21" w:rsidR="00F1480E" w:rsidRPr="000754EC" w:rsidRDefault="00EE4378" w:rsidP="00073028">
            <w:pPr>
              <w:pStyle w:val="SIText"/>
            </w:pPr>
            <w:r w:rsidRPr="00EE4378">
              <w:t>Companion Volume implementation guides are found in VETNet</w:t>
            </w:r>
            <w:r w:rsidR="00073028">
              <w:t xml:space="preserve">: </w:t>
            </w:r>
            <w:hyperlink r:id="rId11" w:history="1">
              <w:r w:rsidRPr="00EE4378">
                <w:t>https://vetnet.education.gov.au/Pages/TrainingDocs.aspx?q=0d96fe23-5747-4c01-9d6f-3509ff8d3d47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57166" w14:textId="77777777" w:rsidR="009C5C78" w:rsidRDefault="009C5C78" w:rsidP="00BF3F0A">
      <w:r>
        <w:separator/>
      </w:r>
    </w:p>
    <w:p w14:paraId="349C3298" w14:textId="77777777" w:rsidR="009C5C78" w:rsidRDefault="009C5C78"/>
  </w:endnote>
  <w:endnote w:type="continuationSeparator" w:id="0">
    <w:p w14:paraId="2A941CBD" w14:textId="77777777" w:rsidR="009C5C78" w:rsidRDefault="009C5C78" w:rsidP="00BF3F0A">
      <w:r>
        <w:continuationSeparator/>
      </w:r>
    </w:p>
    <w:p w14:paraId="0F1F5A60" w14:textId="77777777" w:rsidR="009C5C78" w:rsidRDefault="009C5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decorative"/>
    <w:pitch w:val="variable"/>
    <w:sig w:usb0="00000000" w:usb1="10000000" w:usb2="00000000" w:usb3="00000000" w:csb0="80000000" w:csb1="00000000"/>
  </w:font>
  <w:font w:name="Century">
    <w:panose1 w:val="02040604050505020304"/>
    <w:charset w:val="00"/>
    <w:family w:val="roman"/>
    <w:notTrueType/>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10BE" w14:textId="77777777" w:rsidR="00073028" w:rsidRDefault="0007302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77A12" w14:textId="77777777" w:rsidR="00073028" w:rsidRDefault="0007302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BA743" w14:textId="77777777" w:rsidR="009C5C78" w:rsidRDefault="009C5C78" w:rsidP="00BF3F0A">
      <w:r>
        <w:separator/>
      </w:r>
    </w:p>
    <w:p w14:paraId="590C776D" w14:textId="77777777" w:rsidR="009C5C78" w:rsidRDefault="009C5C78"/>
  </w:footnote>
  <w:footnote w:type="continuationSeparator" w:id="0">
    <w:p w14:paraId="3286CEA7" w14:textId="77777777" w:rsidR="009C5C78" w:rsidRDefault="009C5C78" w:rsidP="00BF3F0A">
      <w:r>
        <w:continuationSeparator/>
      </w:r>
    </w:p>
    <w:p w14:paraId="78B2A738" w14:textId="77777777" w:rsidR="009C5C78" w:rsidRDefault="009C5C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4845" w14:textId="77777777" w:rsidR="00073028" w:rsidRDefault="0007302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58CF0" w14:textId="77777777" w:rsidR="00D2012C" w:rsidRPr="00D2012C" w:rsidRDefault="00D2012C" w:rsidP="00D2012C">
    <w:pPr>
      <w:pStyle w:val="SIUnittitle"/>
    </w:pPr>
  </w:p>
  <w:p w14:paraId="5FB65EA3" w14:textId="374A98B6" w:rsidR="009B23A1" w:rsidRPr="00D2012C" w:rsidRDefault="009B23A1" w:rsidP="00073028">
    <w:pPr>
      <w:pStyle w:val="SIText"/>
    </w:pPr>
    <w:r w:rsidRPr="00D2012C">
      <w:t>FWP</w:t>
    </w:r>
    <w:r w:rsidR="00E93064">
      <w:t>FGM4</w:t>
    </w:r>
    <w:r w:rsidRPr="00D2012C">
      <w:t>XX</w:t>
    </w:r>
    <w:r w:rsidR="00073028">
      <w:t>X</w:t>
    </w:r>
    <w:r w:rsidRPr="00D2012C">
      <w:t xml:space="preserve"> </w:t>
    </w:r>
    <w:r w:rsidR="002C27F6" w:rsidRPr="002C27F6">
      <w:t>Create cutting instruction files for forestry harvesters</w:t>
    </w:r>
  </w:p>
  <w:p w14:paraId="13435017" w14:textId="77777777" w:rsidR="009C2650" w:rsidRPr="00956978" w:rsidRDefault="009C2650" w:rsidP="0095697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F2A17" w14:textId="77777777" w:rsidR="00073028" w:rsidRDefault="0007302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F70552"/>
    <w:multiLevelType w:val="multilevel"/>
    <w:tmpl w:val="933038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66F617A"/>
    <w:multiLevelType w:val="multilevel"/>
    <w:tmpl w:val="9F6EDA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20" w15:restartNumberingAfterBreak="0">
    <w:nsid w:val="4F732623"/>
    <w:multiLevelType w:val="hybridMultilevel"/>
    <w:tmpl w:val="AB3CB3B2"/>
    <w:lvl w:ilvl="0" w:tplc="4F96AF90">
      <w:start w:val="1"/>
      <w:numFmt w:val="bullet"/>
      <w:lvlText w:val=""/>
      <w:lvlJc w:val="left"/>
      <w:pPr>
        <w:ind w:left="720" w:hanging="360"/>
      </w:pPr>
      <w:rPr>
        <w:rFonts w:ascii="Symbol" w:hAnsi="Symbol" w:hint="default"/>
      </w:rPr>
    </w:lvl>
    <w:lvl w:ilvl="1" w:tplc="C76C0888">
      <w:start w:val="1"/>
      <w:numFmt w:val="bullet"/>
      <w:lvlText w:val="o"/>
      <w:lvlJc w:val="left"/>
      <w:pPr>
        <w:ind w:left="1440" w:hanging="360"/>
      </w:pPr>
      <w:rPr>
        <w:rFonts w:ascii="Courier New" w:hAnsi="Courier New" w:hint="default"/>
      </w:rPr>
    </w:lvl>
    <w:lvl w:ilvl="2" w:tplc="B700F290">
      <w:start w:val="1"/>
      <w:numFmt w:val="bullet"/>
      <w:lvlText w:val=""/>
      <w:lvlJc w:val="left"/>
      <w:pPr>
        <w:ind w:left="2160" w:hanging="360"/>
      </w:pPr>
      <w:rPr>
        <w:rFonts w:ascii="Wingdings" w:hAnsi="Wingdings" w:hint="default"/>
      </w:rPr>
    </w:lvl>
    <w:lvl w:ilvl="3" w:tplc="15E2CCA2">
      <w:start w:val="1"/>
      <w:numFmt w:val="bullet"/>
      <w:lvlText w:val=""/>
      <w:lvlJc w:val="left"/>
      <w:pPr>
        <w:ind w:left="2880" w:hanging="360"/>
      </w:pPr>
      <w:rPr>
        <w:rFonts w:ascii="Symbol" w:hAnsi="Symbol" w:hint="default"/>
      </w:rPr>
    </w:lvl>
    <w:lvl w:ilvl="4" w:tplc="F4867852">
      <w:start w:val="1"/>
      <w:numFmt w:val="bullet"/>
      <w:lvlText w:val="o"/>
      <w:lvlJc w:val="left"/>
      <w:pPr>
        <w:ind w:left="3600" w:hanging="360"/>
      </w:pPr>
      <w:rPr>
        <w:rFonts w:ascii="Courier New" w:hAnsi="Courier New" w:hint="default"/>
      </w:rPr>
    </w:lvl>
    <w:lvl w:ilvl="5" w:tplc="77FEABDA">
      <w:start w:val="1"/>
      <w:numFmt w:val="bullet"/>
      <w:lvlText w:val=""/>
      <w:lvlJc w:val="left"/>
      <w:pPr>
        <w:ind w:left="4320" w:hanging="360"/>
      </w:pPr>
      <w:rPr>
        <w:rFonts w:ascii="Wingdings" w:hAnsi="Wingdings" w:hint="default"/>
      </w:rPr>
    </w:lvl>
    <w:lvl w:ilvl="6" w:tplc="4852FEA8">
      <w:start w:val="1"/>
      <w:numFmt w:val="bullet"/>
      <w:lvlText w:val=""/>
      <w:lvlJc w:val="left"/>
      <w:pPr>
        <w:ind w:left="5040" w:hanging="360"/>
      </w:pPr>
      <w:rPr>
        <w:rFonts w:ascii="Symbol" w:hAnsi="Symbol" w:hint="default"/>
      </w:rPr>
    </w:lvl>
    <w:lvl w:ilvl="7" w:tplc="05F86A62">
      <w:start w:val="1"/>
      <w:numFmt w:val="bullet"/>
      <w:lvlText w:val="o"/>
      <w:lvlJc w:val="left"/>
      <w:pPr>
        <w:ind w:left="5760" w:hanging="360"/>
      </w:pPr>
      <w:rPr>
        <w:rFonts w:ascii="Courier New" w:hAnsi="Courier New" w:hint="default"/>
      </w:rPr>
    </w:lvl>
    <w:lvl w:ilvl="8" w:tplc="93C202E6">
      <w:start w:val="1"/>
      <w:numFmt w:val="bullet"/>
      <w:lvlText w:val=""/>
      <w:lvlJc w:val="left"/>
      <w:pPr>
        <w:ind w:left="6480" w:hanging="360"/>
      </w:pPr>
      <w:rPr>
        <w:rFonts w:ascii="Wingdings" w:hAnsi="Wingdings" w:hint="default"/>
      </w:rPr>
    </w:lvl>
  </w:abstractNum>
  <w:abstractNum w:abstractNumId="2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2" w15:restartNumberingAfterBreak="0">
    <w:nsid w:val="610A039C"/>
    <w:multiLevelType w:val="hybridMultilevel"/>
    <w:tmpl w:val="63B48ECE"/>
    <w:lvl w:ilvl="0" w:tplc="18FE1CE2">
      <w:start w:val="1"/>
      <w:numFmt w:val="bullet"/>
      <w:lvlText w:val=""/>
      <w:lvlJc w:val="left"/>
      <w:pPr>
        <w:ind w:left="720" w:hanging="360"/>
      </w:pPr>
      <w:rPr>
        <w:rFonts w:ascii="Symbol" w:hAnsi="Symbol" w:hint="default"/>
      </w:rPr>
    </w:lvl>
    <w:lvl w:ilvl="1" w:tplc="4FF84C76">
      <w:start w:val="1"/>
      <w:numFmt w:val="bullet"/>
      <w:lvlText w:val="o"/>
      <w:lvlJc w:val="left"/>
      <w:pPr>
        <w:ind w:left="1440" w:hanging="360"/>
      </w:pPr>
      <w:rPr>
        <w:rFonts w:ascii="Courier New" w:hAnsi="Courier New" w:hint="default"/>
      </w:rPr>
    </w:lvl>
    <w:lvl w:ilvl="2" w:tplc="9EF8F776">
      <w:start w:val="1"/>
      <w:numFmt w:val="bullet"/>
      <w:lvlText w:val=""/>
      <w:lvlJc w:val="left"/>
      <w:pPr>
        <w:ind w:left="2160" w:hanging="360"/>
      </w:pPr>
      <w:rPr>
        <w:rFonts w:ascii="Wingdings" w:hAnsi="Wingdings" w:hint="default"/>
      </w:rPr>
    </w:lvl>
    <w:lvl w:ilvl="3" w:tplc="17743080">
      <w:start w:val="1"/>
      <w:numFmt w:val="bullet"/>
      <w:lvlText w:val=""/>
      <w:lvlJc w:val="left"/>
      <w:pPr>
        <w:ind w:left="2880" w:hanging="360"/>
      </w:pPr>
      <w:rPr>
        <w:rFonts w:ascii="Symbol" w:hAnsi="Symbol" w:hint="default"/>
      </w:rPr>
    </w:lvl>
    <w:lvl w:ilvl="4" w:tplc="FA08C09A">
      <w:start w:val="1"/>
      <w:numFmt w:val="bullet"/>
      <w:lvlText w:val="o"/>
      <w:lvlJc w:val="left"/>
      <w:pPr>
        <w:ind w:left="3600" w:hanging="360"/>
      </w:pPr>
      <w:rPr>
        <w:rFonts w:ascii="Courier New" w:hAnsi="Courier New" w:hint="default"/>
      </w:rPr>
    </w:lvl>
    <w:lvl w:ilvl="5" w:tplc="7C46FAE0">
      <w:start w:val="1"/>
      <w:numFmt w:val="bullet"/>
      <w:lvlText w:val=""/>
      <w:lvlJc w:val="left"/>
      <w:pPr>
        <w:ind w:left="4320" w:hanging="360"/>
      </w:pPr>
      <w:rPr>
        <w:rFonts w:ascii="Wingdings" w:hAnsi="Wingdings" w:hint="default"/>
      </w:rPr>
    </w:lvl>
    <w:lvl w:ilvl="6" w:tplc="F964012C">
      <w:start w:val="1"/>
      <w:numFmt w:val="bullet"/>
      <w:lvlText w:val=""/>
      <w:lvlJc w:val="left"/>
      <w:pPr>
        <w:ind w:left="5040" w:hanging="360"/>
      </w:pPr>
      <w:rPr>
        <w:rFonts w:ascii="Symbol" w:hAnsi="Symbol" w:hint="default"/>
      </w:rPr>
    </w:lvl>
    <w:lvl w:ilvl="7" w:tplc="2EE8FE8C">
      <w:start w:val="1"/>
      <w:numFmt w:val="bullet"/>
      <w:lvlText w:val="o"/>
      <w:lvlJc w:val="left"/>
      <w:pPr>
        <w:ind w:left="5760" w:hanging="360"/>
      </w:pPr>
      <w:rPr>
        <w:rFonts w:ascii="Courier New" w:hAnsi="Courier New" w:hint="default"/>
      </w:rPr>
    </w:lvl>
    <w:lvl w:ilvl="8" w:tplc="DDF8ECE2">
      <w:start w:val="1"/>
      <w:numFmt w:val="bullet"/>
      <w:lvlText w:val=""/>
      <w:lvlJc w:val="left"/>
      <w:pPr>
        <w:ind w:left="6480" w:hanging="360"/>
      </w:pPr>
      <w:rPr>
        <w:rFonts w:ascii="Wingdings" w:hAnsi="Wingdings" w:hint="default"/>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7D980BF6"/>
    <w:multiLevelType w:val="multilevel"/>
    <w:tmpl w:val="FDCAC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9"/>
  </w:num>
  <w:num w:numId="3">
    <w:abstractNumId w:val="5"/>
  </w:num>
  <w:num w:numId="4">
    <w:abstractNumId w:val="25"/>
  </w:num>
  <w:num w:numId="5">
    <w:abstractNumId w:val="3"/>
  </w:num>
  <w:num w:numId="6">
    <w:abstractNumId w:val="12"/>
  </w:num>
  <w:num w:numId="7">
    <w:abstractNumId w:val="4"/>
  </w:num>
  <w:num w:numId="8">
    <w:abstractNumId w:val="0"/>
  </w:num>
  <w:num w:numId="9">
    <w:abstractNumId w:val="24"/>
  </w:num>
  <w:num w:numId="10">
    <w:abstractNumId w:val="16"/>
  </w:num>
  <w:num w:numId="11">
    <w:abstractNumId w:val="23"/>
  </w:num>
  <w:num w:numId="12">
    <w:abstractNumId w:val="21"/>
  </w:num>
  <w:num w:numId="13">
    <w:abstractNumId w:val="26"/>
  </w:num>
  <w:num w:numId="14">
    <w:abstractNumId w:val="7"/>
  </w:num>
  <w:num w:numId="15">
    <w:abstractNumId w:val="8"/>
  </w:num>
  <w:num w:numId="16">
    <w:abstractNumId w:val="27"/>
  </w:num>
  <w:num w:numId="17">
    <w:abstractNumId w:val="15"/>
  </w:num>
  <w:num w:numId="18">
    <w:abstractNumId w:val="2"/>
  </w:num>
  <w:num w:numId="19">
    <w:abstractNumId w:val="14"/>
  </w:num>
  <w:num w:numId="20">
    <w:abstractNumId w:val="21"/>
  </w:num>
  <w:num w:numId="21">
    <w:abstractNumId w:val="1"/>
  </w:num>
  <w:num w:numId="22">
    <w:abstractNumId w:val="6"/>
  </w:num>
  <w:num w:numId="23">
    <w:abstractNumId w:val="21"/>
  </w:num>
  <w:num w:numId="24">
    <w:abstractNumId w:val="18"/>
  </w:num>
  <w:num w:numId="25">
    <w:abstractNumId w:val="19"/>
  </w:num>
  <w:num w:numId="26">
    <w:abstractNumId w:val="11"/>
  </w:num>
  <w:num w:numId="27">
    <w:abstractNumId w:val="11"/>
  </w:num>
  <w:num w:numId="28">
    <w:abstractNumId w:val="10"/>
  </w:num>
  <w:num w:numId="29">
    <w:abstractNumId w:val="22"/>
  </w:num>
  <w:num w:numId="30">
    <w:abstractNumId w:val="20"/>
  </w:num>
  <w:num w:numId="31">
    <w:abstractNumId w:val="17"/>
  </w:num>
  <w:num w:numId="32">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b Stowell">
    <w15:presenceInfo w15:providerId="Windows Live" w15:userId="4819038f5ae400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styleLockThe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4FAKepAb4tAAAA"/>
  </w:docVars>
  <w:rsids>
    <w:rsidRoot w:val="00AB5133"/>
    <w:rsid w:val="000014B9"/>
    <w:rsid w:val="00005A15"/>
    <w:rsid w:val="00005C69"/>
    <w:rsid w:val="0001108F"/>
    <w:rsid w:val="000115E2"/>
    <w:rsid w:val="000126D0"/>
    <w:rsid w:val="0001296A"/>
    <w:rsid w:val="00016803"/>
    <w:rsid w:val="00017DCF"/>
    <w:rsid w:val="00023992"/>
    <w:rsid w:val="00026A17"/>
    <w:rsid w:val="000275AE"/>
    <w:rsid w:val="00041E59"/>
    <w:rsid w:val="00051BAD"/>
    <w:rsid w:val="000533C4"/>
    <w:rsid w:val="00064BFE"/>
    <w:rsid w:val="00065448"/>
    <w:rsid w:val="00066E41"/>
    <w:rsid w:val="00070B3E"/>
    <w:rsid w:val="00071F95"/>
    <w:rsid w:val="00073028"/>
    <w:rsid w:val="000737BB"/>
    <w:rsid w:val="00074E47"/>
    <w:rsid w:val="000754EC"/>
    <w:rsid w:val="0009093B"/>
    <w:rsid w:val="000A5441"/>
    <w:rsid w:val="000B297D"/>
    <w:rsid w:val="000C149A"/>
    <w:rsid w:val="000C1BE0"/>
    <w:rsid w:val="000C224E"/>
    <w:rsid w:val="000E25E6"/>
    <w:rsid w:val="000E2C86"/>
    <w:rsid w:val="000E7836"/>
    <w:rsid w:val="000F0E96"/>
    <w:rsid w:val="000F29F2"/>
    <w:rsid w:val="000F636F"/>
    <w:rsid w:val="00101659"/>
    <w:rsid w:val="00105AEA"/>
    <w:rsid w:val="00107153"/>
    <w:rsid w:val="001078BF"/>
    <w:rsid w:val="00112625"/>
    <w:rsid w:val="00113811"/>
    <w:rsid w:val="00126461"/>
    <w:rsid w:val="00133957"/>
    <w:rsid w:val="001372F6"/>
    <w:rsid w:val="00144385"/>
    <w:rsid w:val="00146EEC"/>
    <w:rsid w:val="00151D55"/>
    <w:rsid w:val="00151D93"/>
    <w:rsid w:val="00156EF3"/>
    <w:rsid w:val="00163F31"/>
    <w:rsid w:val="00166035"/>
    <w:rsid w:val="00176E4F"/>
    <w:rsid w:val="0018546B"/>
    <w:rsid w:val="0019372A"/>
    <w:rsid w:val="001947B1"/>
    <w:rsid w:val="001A4DF8"/>
    <w:rsid w:val="001A6A3E"/>
    <w:rsid w:val="001A7B6D"/>
    <w:rsid w:val="001B34D5"/>
    <w:rsid w:val="001B3F2E"/>
    <w:rsid w:val="001B513A"/>
    <w:rsid w:val="001B5C9E"/>
    <w:rsid w:val="001B7793"/>
    <w:rsid w:val="001C0A75"/>
    <w:rsid w:val="001C1306"/>
    <w:rsid w:val="001C2509"/>
    <w:rsid w:val="001D30EB"/>
    <w:rsid w:val="001D5C1B"/>
    <w:rsid w:val="001D7F5B"/>
    <w:rsid w:val="001E0849"/>
    <w:rsid w:val="001E16BC"/>
    <w:rsid w:val="001E16DF"/>
    <w:rsid w:val="001E18F2"/>
    <w:rsid w:val="001E41B6"/>
    <w:rsid w:val="001F2BA5"/>
    <w:rsid w:val="001F308D"/>
    <w:rsid w:val="00201A7C"/>
    <w:rsid w:val="00207B13"/>
    <w:rsid w:val="0021210E"/>
    <w:rsid w:val="00212423"/>
    <w:rsid w:val="0021414D"/>
    <w:rsid w:val="00220B7F"/>
    <w:rsid w:val="00223124"/>
    <w:rsid w:val="002251E1"/>
    <w:rsid w:val="00233143"/>
    <w:rsid w:val="00234444"/>
    <w:rsid w:val="00242293"/>
    <w:rsid w:val="00244EA7"/>
    <w:rsid w:val="0025514A"/>
    <w:rsid w:val="00256C43"/>
    <w:rsid w:val="00262FC3"/>
    <w:rsid w:val="0026394F"/>
    <w:rsid w:val="00267AF6"/>
    <w:rsid w:val="00273F5F"/>
    <w:rsid w:val="00275D51"/>
    <w:rsid w:val="00276DB8"/>
    <w:rsid w:val="00282664"/>
    <w:rsid w:val="00285FB8"/>
    <w:rsid w:val="002970C3"/>
    <w:rsid w:val="002A4CD3"/>
    <w:rsid w:val="002A6CC4"/>
    <w:rsid w:val="002C27F6"/>
    <w:rsid w:val="002C55E9"/>
    <w:rsid w:val="002C5BB0"/>
    <w:rsid w:val="002D07ED"/>
    <w:rsid w:val="002D0C8B"/>
    <w:rsid w:val="002D330A"/>
    <w:rsid w:val="002D6169"/>
    <w:rsid w:val="002E170C"/>
    <w:rsid w:val="002E193E"/>
    <w:rsid w:val="002E5828"/>
    <w:rsid w:val="00305EFF"/>
    <w:rsid w:val="00306329"/>
    <w:rsid w:val="00310A6A"/>
    <w:rsid w:val="003144E6"/>
    <w:rsid w:val="00326D6F"/>
    <w:rsid w:val="0033776F"/>
    <w:rsid w:val="003379AD"/>
    <w:rsid w:val="00337E82"/>
    <w:rsid w:val="00345B79"/>
    <w:rsid w:val="00346FDC"/>
    <w:rsid w:val="0034757F"/>
    <w:rsid w:val="00350BB1"/>
    <w:rsid w:val="00352C83"/>
    <w:rsid w:val="00353BA3"/>
    <w:rsid w:val="00354EBA"/>
    <w:rsid w:val="00357832"/>
    <w:rsid w:val="003632A9"/>
    <w:rsid w:val="00366805"/>
    <w:rsid w:val="0037067D"/>
    <w:rsid w:val="00373436"/>
    <w:rsid w:val="003739AB"/>
    <w:rsid w:val="0038735B"/>
    <w:rsid w:val="00390DA6"/>
    <w:rsid w:val="003916D1"/>
    <w:rsid w:val="003A21F0"/>
    <w:rsid w:val="003A277F"/>
    <w:rsid w:val="003A58BA"/>
    <w:rsid w:val="003A5AE7"/>
    <w:rsid w:val="003A7221"/>
    <w:rsid w:val="003B3493"/>
    <w:rsid w:val="003B6D3B"/>
    <w:rsid w:val="003C13AE"/>
    <w:rsid w:val="003D2E73"/>
    <w:rsid w:val="003D67CA"/>
    <w:rsid w:val="003E5902"/>
    <w:rsid w:val="003E72B6"/>
    <w:rsid w:val="003E7BBE"/>
    <w:rsid w:val="00404201"/>
    <w:rsid w:val="004127E3"/>
    <w:rsid w:val="0043212E"/>
    <w:rsid w:val="00434366"/>
    <w:rsid w:val="00434ECE"/>
    <w:rsid w:val="00444423"/>
    <w:rsid w:val="00452F3E"/>
    <w:rsid w:val="00462503"/>
    <w:rsid w:val="00463605"/>
    <w:rsid w:val="004640AE"/>
    <w:rsid w:val="00464CDF"/>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32BC"/>
    <w:rsid w:val="005145AB"/>
    <w:rsid w:val="00520E9A"/>
    <w:rsid w:val="005248C1"/>
    <w:rsid w:val="00526134"/>
    <w:rsid w:val="005405B2"/>
    <w:rsid w:val="005427C8"/>
    <w:rsid w:val="005446D1"/>
    <w:rsid w:val="005472EF"/>
    <w:rsid w:val="005478CD"/>
    <w:rsid w:val="00556C4C"/>
    <w:rsid w:val="00556F9D"/>
    <w:rsid w:val="00557369"/>
    <w:rsid w:val="00564ADD"/>
    <w:rsid w:val="005708EB"/>
    <w:rsid w:val="00575BC6"/>
    <w:rsid w:val="00577BAD"/>
    <w:rsid w:val="00583902"/>
    <w:rsid w:val="00597D38"/>
    <w:rsid w:val="005A1D70"/>
    <w:rsid w:val="005A3AA5"/>
    <w:rsid w:val="005A6C9C"/>
    <w:rsid w:val="005A74DC"/>
    <w:rsid w:val="005B5146"/>
    <w:rsid w:val="005B65EA"/>
    <w:rsid w:val="005D1AFD"/>
    <w:rsid w:val="005E51E6"/>
    <w:rsid w:val="005E6BE4"/>
    <w:rsid w:val="005F027A"/>
    <w:rsid w:val="005F33CC"/>
    <w:rsid w:val="005F771F"/>
    <w:rsid w:val="006073AB"/>
    <w:rsid w:val="006121D4"/>
    <w:rsid w:val="00613B49"/>
    <w:rsid w:val="00616845"/>
    <w:rsid w:val="00620E8E"/>
    <w:rsid w:val="00622716"/>
    <w:rsid w:val="00633CFE"/>
    <w:rsid w:val="00634FCA"/>
    <w:rsid w:val="006429BF"/>
    <w:rsid w:val="00643D1B"/>
    <w:rsid w:val="006452B8"/>
    <w:rsid w:val="00652E62"/>
    <w:rsid w:val="0066520F"/>
    <w:rsid w:val="00686A49"/>
    <w:rsid w:val="00687B62"/>
    <w:rsid w:val="00690C44"/>
    <w:rsid w:val="006969D9"/>
    <w:rsid w:val="006A2B68"/>
    <w:rsid w:val="006A7611"/>
    <w:rsid w:val="006B4765"/>
    <w:rsid w:val="006C2F32"/>
    <w:rsid w:val="006C6AED"/>
    <w:rsid w:val="006D38C3"/>
    <w:rsid w:val="006D4448"/>
    <w:rsid w:val="006D697A"/>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74E7"/>
    <w:rsid w:val="00751F4B"/>
    <w:rsid w:val="00752C75"/>
    <w:rsid w:val="00757005"/>
    <w:rsid w:val="00761D10"/>
    <w:rsid w:val="00761DBE"/>
    <w:rsid w:val="0076523B"/>
    <w:rsid w:val="00771B60"/>
    <w:rsid w:val="00775309"/>
    <w:rsid w:val="00775975"/>
    <w:rsid w:val="00781D77"/>
    <w:rsid w:val="00783549"/>
    <w:rsid w:val="007860B7"/>
    <w:rsid w:val="00786DC8"/>
    <w:rsid w:val="007925C2"/>
    <w:rsid w:val="007A300D"/>
    <w:rsid w:val="007B0636"/>
    <w:rsid w:val="007B6763"/>
    <w:rsid w:val="007C5F0C"/>
    <w:rsid w:val="007D2A95"/>
    <w:rsid w:val="007D5A78"/>
    <w:rsid w:val="007E3BD1"/>
    <w:rsid w:val="007F1563"/>
    <w:rsid w:val="007F1EB2"/>
    <w:rsid w:val="007F44DB"/>
    <w:rsid w:val="007F5A8B"/>
    <w:rsid w:val="007F5CA9"/>
    <w:rsid w:val="0080043A"/>
    <w:rsid w:val="00802742"/>
    <w:rsid w:val="00804372"/>
    <w:rsid w:val="008163B4"/>
    <w:rsid w:val="00817D51"/>
    <w:rsid w:val="008215F8"/>
    <w:rsid w:val="00823530"/>
    <w:rsid w:val="00823FF4"/>
    <w:rsid w:val="00830267"/>
    <w:rsid w:val="008306E7"/>
    <w:rsid w:val="008322BE"/>
    <w:rsid w:val="00834BC8"/>
    <w:rsid w:val="0083520E"/>
    <w:rsid w:val="00837FD6"/>
    <w:rsid w:val="00841770"/>
    <w:rsid w:val="00845F9C"/>
    <w:rsid w:val="00847B60"/>
    <w:rsid w:val="00850243"/>
    <w:rsid w:val="00851BE5"/>
    <w:rsid w:val="008545EB"/>
    <w:rsid w:val="008547E9"/>
    <w:rsid w:val="00857D48"/>
    <w:rsid w:val="008647CB"/>
    <w:rsid w:val="00865011"/>
    <w:rsid w:val="00881CD6"/>
    <w:rsid w:val="00886790"/>
    <w:rsid w:val="00890884"/>
    <w:rsid w:val="008908DE"/>
    <w:rsid w:val="008A12ED"/>
    <w:rsid w:val="008A39D3"/>
    <w:rsid w:val="008B2C77"/>
    <w:rsid w:val="008B4AAC"/>
    <w:rsid w:val="008B4AD2"/>
    <w:rsid w:val="008B7138"/>
    <w:rsid w:val="008C24A8"/>
    <w:rsid w:val="008D7631"/>
    <w:rsid w:val="008D7785"/>
    <w:rsid w:val="008E260C"/>
    <w:rsid w:val="008E2FD6"/>
    <w:rsid w:val="008E39BE"/>
    <w:rsid w:val="008E62EC"/>
    <w:rsid w:val="008F32F6"/>
    <w:rsid w:val="0091166B"/>
    <w:rsid w:val="00914956"/>
    <w:rsid w:val="00916CD7"/>
    <w:rsid w:val="00920927"/>
    <w:rsid w:val="00921B38"/>
    <w:rsid w:val="00922F35"/>
    <w:rsid w:val="00923720"/>
    <w:rsid w:val="009278C9"/>
    <w:rsid w:val="009316A6"/>
    <w:rsid w:val="00932CD7"/>
    <w:rsid w:val="00933F70"/>
    <w:rsid w:val="00941847"/>
    <w:rsid w:val="00944C09"/>
    <w:rsid w:val="009527CB"/>
    <w:rsid w:val="00953835"/>
    <w:rsid w:val="009544D5"/>
    <w:rsid w:val="009552C8"/>
    <w:rsid w:val="00956978"/>
    <w:rsid w:val="00960F6C"/>
    <w:rsid w:val="00970747"/>
    <w:rsid w:val="0097445B"/>
    <w:rsid w:val="00997BFC"/>
    <w:rsid w:val="009A1993"/>
    <w:rsid w:val="009A5900"/>
    <w:rsid w:val="009A6E6C"/>
    <w:rsid w:val="009A6F3F"/>
    <w:rsid w:val="009B23A1"/>
    <w:rsid w:val="009B331A"/>
    <w:rsid w:val="009B4A2A"/>
    <w:rsid w:val="009C2650"/>
    <w:rsid w:val="009C5C78"/>
    <w:rsid w:val="009D15E2"/>
    <w:rsid w:val="009D15FE"/>
    <w:rsid w:val="009D5D2C"/>
    <w:rsid w:val="009E6A47"/>
    <w:rsid w:val="009F0DCC"/>
    <w:rsid w:val="009F11CA"/>
    <w:rsid w:val="009F44A7"/>
    <w:rsid w:val="009F63A8"/>
    <w:rsid w:val="00A0576A"/>
    <w:rsid w:val="00A0695B"/>
    <w:rsid w:val="00A13052"/>
    <w:rsid w:val="00A216A8"/>
    <w:rsid w:val="00A223A6"/>
    <w:rsid w:val="00A2470C"/>
    <w:rsid w:val="00A2676A"/>
    <w:rsid w:val="00A3639E"/>
    <w:rsid w:val="00A4234E"/>
    <w:rsid w:val="00A5092E"/>
    <w:rsid w:val="00A554D6"/>
    <w:rsid w:val="00A56E14"/>
    <w:rsid w:val="00A6476B"/>
    <w:rsid w:val="00A75FC8"/>
    <w:rsid w:val="00A76C6C"/>
    <w:rsid w:val="00A8367D"/>
    <w:rsid w:val="00A87356"/>
    <w:rsid w:val="00A92DD1"/>
    <w:rsid w:val="00AA5338"/>
    <w:rsid w:val="00AB1B8E"/>
    <w:rsid w:val="00AB5133"/>
    <w:rsid w:val="00AC0696"/>
    <w:rsid w:val="00AC4C98"/>
    <w:rsid w:val="00AC5F6B"/>
    <w:rsid w:val="00AD3896"/>
    <w:rsid w:val="00AD5B47"/>
    <w:rsid w:val="00AD684E"/>
    <w:rsid w:val="00AD7C1F"/>
    <w:rsid w:val="00AE1ED9"/>
    <w:rsid w:val="00AE32CB"/>
    <w:rsid w:val="00AF3957"/>
    <w:rsid w:val="00AF76D5"/>
    <w:rsid w:val="00B0712C"/>
    <w:rsid w:val="00B118E6"/>
    <w:rsid w:val="00B12013"/>
    <w:rsid w:val="00B16CE7"/>
    <w:rsid w:val="00B22C67"/>
    <w:rsid w:val="00B31F33"/>
    <w:rsid w:val="00B3508F"/>
    <w:rsid w:val="00B443EE"/>
    <w:rsid w:val="00B514CA"/>
    <w:rsid w:val="00B560C8"/>
    <w:rsid w:val="00B61150"/>
    <w:rsid w:val="00B65BC7"/>
    <w:rsid w:val="00B72A1F"/>
    <w:rsid w:val="00B746B9"/>
    <w:rsid w:val="00B848D4"/>
    <w:rsid w:val="00B865B7"/>
    <w:rsid w:val="00B91054"/>
    <w:rsid w:val="00BA1CB1"/>
    <w:rsid w:val="00BA311D"/>
    <w:rsid w:val="00BA4178"/>
    <w:rsid w:val="00BA482D"/>
    <w:rsid w:val="00BB1755"/>
    <w:rsid w:val="00BB23F4"/>
    <w:rsid w:val="00BB4A65"/>
    <w:rsid w:val="00BC5075"/>
    <w:rsid w:val="00BC5419"/>
    <w:rsid w:val="00BD3B0F"/>
    <w:rsid w:val="00BE35C6"/>
    <w:rsid w:val="00BE61CC"/>
    <w:rsid w:val="00BF1D4C"/>
    <w:rsid w:val="00BF3F0A"/>
    <w:rsid w:val="00BF6C54"/>
    <w:rsid w:val="00C143C3"/>
    <w:rsid w:val="00C1739B"/>
    <w:rsid w:val="00C21ADE"/>
    <w:rsid w:val="00C26067"/>
    <w:rsid w:val="00C30A29"/>
    <w:rsid w:val="00C317DC"/>
    <w:rsid w:val="00C40FB7"/>
    <w:rsid w:val="00C540A7"/>
    <w:rsid w:val="00C578E9"/>
    <w:rsid w:val="00C70626"/>
    <w:rsid w:val="00C72860"/>
    <w:rsid w:val="00C73582"/>
    <w:rsid w:val="00C73B90"/>
    <w:rsid w:val="00C742EC"/>
    <w:rsid w:val="00C96AF3"/>
    <w:rsid w:val="00C97CCC"/>
    <w:rsid w:val="00CA0274"/>
    <w:rsid w:val="00CA0E2E"/>
    <w:rsid w:val="00CB746F"/>
    <w:rsid w:val="00CC25BE"/>
    <w:rsid w:val="00CC451E"/>
    <w:rsid w:val="00CD4E9D"/>
    <w:rsid w:val="00CD4F4D"/>
    <w:rsid w:val="00CE1516"/>
    <w:rsid w:val="00CE7D19"/>
    <w:rsid w:val="00CF0CF5"/>
    <w:rsid w:val="00CF2B3E"/>
    <w:rsid w:val="00CF3A3F"/>
    <w:rsid w:val="00D001AC"/>
    <w:rsid w:val="00D0201F"/>
    <w:rsid w:val="00D02A80"/>
    <w:rsid w:val="00D035F3"/>
    <w:rsid w:val="00D03685"/>
    <w:rsid w:val="00D03699"/>
    <w:rsid w:val="00D07D4E"/>
    <w:rsid w:val="00D115AA"/>
    <w:rsid w:val="00D145BE"/>
    <w:rsid w:val="00D2012C"/>
    <w:rsid w:val="00D2035A"/>
    <w:rsid w:val="00D20C57"/>
    <w:rsid w:val="00D2518C"/>
    <w:rsid w:val="00D25D16"/>
    <w:rsid w:val="00D32124"/>
    <w:rsid w:val="00D43BBE"/>
    <w:rsid w:val="00D54C76"/>
    <w:rsid w:val="00D71E43"/>
    <w:rsid w:val="00D727F3"/>
    <w:rsid w:val="00D73695"/>
    <w:rsid w:val="00D810DE"/>
    <w:rsid w:val="00D87D32"/>
    <w:rsid w:val="00D91188"/>
    <w:rsid w:val="00D9247A"/>
    <w:rsid w:val="00D92C83"/>
    <w:rsid w:val="00DA0A81"/>
    <w:rsid w:val="00DA3C10"/>
    <w:rsid w:val="00DA53B5"/>
    <w:rsid w:val="00DA662B"/>
    <w:rsid w:val="00DB20B4"/>
    <w:rsid w:val="00DC1D69"/>
    <w:rsid w:val="00DC50B3"/>
    <w:rsid w:val="00DC5A3A"/>
    <w:rsid w:val="00DD0726"/>
    <w:rsid w:val="00DD6B74"/>
    <w:rsid w:val="00E01D4D"/>
    <w:rsid w:val="00E024B0"/>
    <w:rsid w:val="00E238E6"/>
    <w:rsid w:val="00E31AB2"/>
    <w:rsid w:val="00E35064"/>
    <w:rsid w:val="00E3681D"/>
    <w:rsid w:val="00E40225"/>
    <w:rsid w:val="00E501F0"/>
    <w:rsid w:val="00E56C14"/>
    <w:rsid w:val="00E6166D"/>
    <w:rsid w:val="00E766DF"/>
    <w:rsid w:val="00E77A72"/>
    <w:rsid w:val="00E82DFF"/>
    <w:rsid w:val="00E91BFF"/>
    <w:rsid w:val="00E92933"/>
    <w:rsid w:val="00E93064"/>
    <w:rsid w:val="00E943A9"/>
    <w:rsid w:val="00E94FAD"/>
    <w:rsid w:val="00E957EB"/>
    <w:rsid w:val="00EB0AA4"/>
    <w:rsid w:val="00EB5C88"/>
    <w:rsid w:val="00EC0469"/>
    <w:rsid w:val="00EC3CCB"/>
    <w:rsid w:val="00ED3910"/>
    <w:rsid w:val="00EE4378"/>
    <w:rsid w:val="00EE4831"/>
    <w:rsid w:val="00EF01F8"/>
    <w:rsid w:val="00EF40EF"/>
    <w:rsid w:val="00EF47FE"/>
    <w:rsid w:val="00F069BD"/>
    <w:rsid w:val="00F06F7C"/>
    <w:rsid w:val="00F1480E"/>
    <w:rsid w:val="00F1497D"/>
    <w:rsid w:val="00F16AAC"/>
    <w:rsid w:val="00F33FF2"/>
    <w:rsid w:val="00F438FC"/>
    <w:rsid w:val="00F47281"/>
    <w:rsid w:val="00F5616F"/>
    <w:rsid w:val="00F56451"/>
    <w:rsid w:val="00F56827"/>
    <w:rsid w:val="00F62866"/>
    <w:rsid w:val="00F65EF0"/>
    <w:rsid w:val="00F71651"/>
    <w:rsid w:val="00F75377"/>
    <w:rsid w:val="00F76191"/>
    <w:rsid w:val="00F76CC6"/>
    <w:rsid w:val="00F80197"/>
    <w:rsid w:val="00F83D7C"/>
    <w:rsid w:val="00F87DF9"/>
    <w:rsid w:val="00F95834"/>
    <w:rsid w:val="00F96305"/>
    <w:rsid w:val="00FB232E"/>
    <w:rsid w:val="00FB3A19"/>
    <w:rsid w:val="00FC325D"/>
    <w:rsid w:val="00FC354F"/>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60F321"/>
  <w15:docId w15:val="{E8A29B82-F39F-7B47-92AE-85808B5D1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6D697A"/>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lang w:eastAsia="en-AU"/>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lang w:eastAsia="en-AU"/>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lang w:eastAsia="en-AU"/>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sz w:val="20"/>
      <w:szCs w:val="22"/>
      <w:lang w:eastAsia="en-AU"/>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sz w:val="20"/>
      <w:szCs w:val="22"/>
      <w:lang w:eastAsia="en-AU"/>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sz w:val="20"/>
      <w:szCs w:val="22"/>
      <w:lang w:eastAsia="en-AU"/>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sz w:val="20"/>
      <w:szCs w:val="22"/>
      <w:lang w:eastAsia="en-AU"/>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rPr>
      <w:rFonts w:ascii="Arial" w:hAnsi="Arial"/>
      <w:sz w:val="20"/>
      <w:szCs w:val="22"/>
      <w:lang w:eastAsia="en-AU"/>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rPr>
      <w:rFonts w:ascii="Arial" w:hAnsi="Arial"/>
      <w:sz w:val="20"/>
      <w:szCs w:val="22"/>
      <w:lang w:eastAsia="en-AU"/>
    </w:r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ascii="Arial" w:hAnsi="Arial" w:cs="Arial"/>
      <w:sz w:val="18"/>
      <w:szCs w:val="18"/>
      <w:lang w:eastAsia="en-AU"/>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rFonts w:ascii="Arial" w:hAnsi="Arial"/>
      <w:sz w:val="20"/>
      <w:szCs w:val="20"/>
      <w:lang w:eastAsia="en-AU"/>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rFonts w:ascii="Arial" w:hAnsi="Arial"/>
      <w:sz w:val="20"/>
      <w:szCs w:val="20"/>
      <w:lang w:eastAsia="en-AU"/>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rPr>
      <w:rFonts w:ascii="Arial" w:hAnsi="Arial"/>
      <w:sz w:val="20"/>
      <w:szCs w:val="22"/>
      <w:lang w:eastAsia="en-AU"/>
    </w:r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rPr>
      <w:rFonts w:ascii="Arial" w:hAnsi="Arial"/>
      <w:sz w:val="20"/>
      <w:szCs w:val="22"/>
      <w:lang w:eastAsia="en-AU"/>
    </w:rPr>
  </w:style>
  <w:style w:type="paragraph" w:styleId="ListBullet2">
    <w:name w:val="List Bullet 2"/>
    <w:basedOn w:val="Normal"/>
    <w:uiPriority w:val="99"/>
    <w:semiHidden/>
    <w:unhideWhenUsed/>
    <w:locked/>
    <w:rsid w:val="00922F35"/>
    <w:pPr>
      <w:numPr>
        <w:numId w:val="21"/>
      </w:numPr>
      <w:contextualSpacing/>
    </w:pPr>
    <w:rPr>
      <w:rFonts w:ascii="Arial" w:hAnsi="Arial"/>
      <w:sz w:val="20"/>
      <w:szCs w:val="22"/>
      <w:lang w:eastAsia="en-AU"/>
    </w:rPr>
  </w:style>
  <w:style w:type="paragraph" w:styleId="TOC2">
    <w:name w:val="toc 2"/>
    <w:basedOn w:val="Normal"/>
    <w:next w:val="Normal"/>
    <w:autoRedefine/>
    <w:uiPriority w:val="39"/>
    <w:semiHidden/>
    <w:unhideWhenUsed/>
    <w:locked/>
    <w:rsid w:val="008E2FD6"/>
    <w:pPr>
      <w:spacing w:after="100"/>
      <w:ind w:left="200"/>
    </w:pPr>
    <w:rPr>
      <w:rFonts w:ascii="Arial" w:hAnsi="Arial"/>
      <w:sz w:val="20"/>
      <w:szCs w:val="22"/>
      <w:lang w:eastAsia="en-AU"/>
    </w:r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lang w:eastAsia="en-AU"/>
    </w:rPr>
  </w:style>
  <w:style w:type="paragraph" w:styleId="ListParagraph">
    <w:name w:val="List Paragraph"/>
    <w:basedOn w:val="Normal"/>
    <w:uiPriority w:val="34"/>
    <w:qFormat/>
    <w:locked/>
    <w:rsid w:val="007F5CA9"/>
    <w:pPr>
      <w:ind w:left="720"/>
      <w:contextualSpacing/>
    </w:pPr>
    <w:rPr>
      <w:rFonts w:ascii="Arial" w:hAnsi="Arial"/>
      <w:sz w:val="20"/>
      <w:szCs w:val="2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4350">
      <w:bodyDiv w:val="1"/>
      <w:marLeft w:val="0"/>
      <w:marRight w:val="0"/>
      <w:marTop w:val="0"/>
      <w:marBottom w:val="0"/>
      <w:divBdr>
        <w:top w:val="none" w:sz="0" w:space="0" w:color="auto"/>
        <w:left w:val="none" w:sz="0" w:space="0" w:color="auto"/>
        <w:bottom w:val="none" w:sz="0" w:space="0" w:color="auto"/>
        <w:right w:val="none" w:sz="0" w:space="0" w:color="auto"/>
      </w:divBdr>
      <w:divsChild>
        <w:div w:id="522280960">
          <w:marLeft w:val="0"/>
          <w:marRight w:val="0"/>
          <w:marTop w:val="0"/>
          <w:marBottom w:val="0"/>
          <w:divBdr>
            <w:top w:val="none" w:sz="0" w:space="0" w:color="auto"/>
            <w:left w:val="none" w:sz="0" w:space="0" w:color="auto"/>
            <w:bottom w:val="none" w:sz="0" w:space="0" w:color="auto"/>
            <w:right w:val="none" w:sz="0" w:space="0" w:color="auto"/>
          </w:divBdr>
          <w:divsChild>
            <w:div w:id="1363939914">
              <w:marLeft w:val="0"/>
              <w:marRight w:val="0"/>
              <w:marTop w:val="0"/>
              <w:marBottom w:val="0"/>
              <w:divBdr>
                <w:top w:val="none" w:sz="0" w:space="0" w:color="auto"/>
                <w:left w:val="none" w:sz="0" w:space="0" w:color="auto"/>
                <w:bottom w:val="none" w:sz="0" w:space="0" w:color="auto"/>
                <w:right w:val="none" w:sz="0" w:space="0" w:color="auto"/>
              </w:divBdr>
              <w:divsChild>
                <w:div w:id="528882548">
                  <w:marLeft w:val="0"/>
                  <w:marRight w:val="0"/>
                  <w:marTop w:val="0"/>
                  <w:marBottom w:val="0"/>
                  <w:divBdr>
                    <w:top w:val="none" w:sz="0" w:space="0" w:color="auto"/>
                    <w:left w:val="none" w:sz="0" w:space="0" w:color="auto"/>
                    <w:bottom w:val="none" w:sz="0" w:space="0" w:color="auto"/>
                    <w:right w:val="none" w:sz="0" w:space="0" w:color="auto"/>
                  </w:divBdr>
                  <w:divsChild>
                    <w:div w:id="130096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87013261">
      <w:bodyDiv w:val="1"/>
      <w:marLeft w:val="0"/>
      <w:marRight w:val="0"/>
      <w:marTop w:val="0"/>
      <w:marBottom w:val="0"/>
      <w:divBdr>
        <w:top w:val="none" w:sz="0" w:space="0" w:color="auto"/>
        <w:left w:val="none" w:sz="0" w:space="0" w:color="auto"/>
        <w:bottom w:val="none" w:sz="0" w:space="0" w:color="auto"/>
        <w:right w:val="none" w:sz="0" w:space="0" w:color="auto"/>
      </w:divBdr>
      <w:divsChild>
        <w:div w:id="1528829393">
          <w:marLeft w:val="0"/>
          <w:marRight w:val="0"/>
          <w:marTop w:val="0"/>
          <w:marBottom w:val="0"/>
          <w:divBdr>
            <w:top w:val="none" w:sz="0" w:space="0" w:color="auto"/>
            <w:left w:val="none" w:sz="0" w:space="0" w:color="auto"/>
            <w:bottom w:val="none" w:sz="0" w:space="0" w:color="auto"/>
            <w:right w:val="none" w:sz="0" w:space="0" w:color="auto"/>
          </w:divBdr>
          <w:divsChild>
            <w:div w:id="1519854767">
              <w:marLeft w:val="0"/>
              <w:marRight w:val="0"/>
              <w:marTop w:val="0"/>
              <w:marBottom w:val="0"/>
              <w:divBdr>
                <w:top w:val="none" w:sz="0" w:space="0" w:color="auto"/>
                <w:left w:val="none" w:sz="0" w:space="0" w:color="auto"/>
                <w:bottom w:val="none" w:sz="0" w:space="0" w:color="auto"/>
                <w:right w:val="none" w:sz="0" w:space="0" w:color="auto"/>
              </w:divBdr>
              <w:divsChild>
                <w:div w:id="1394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391932056">
      <w:bodyDiv w:val="1"/>
      <w:marLeft w:val="0"/>
      <w:marRight w:val="0"/>
      <w:marTop w:val="0"/>
      <w:marBottom w:val="0"/>
      <w:divBdr>
        <w:top w:val="none" w:sz="0" w:space="0" w:color="auto"/>
        <w:left w:val="none" w:sz="0" w:space="0" w:color="auto"/>
        <w:bottom w:val="none" w:sz="0" w:space="0" w:color="auto"/>
        <w:right w:val="none" w:sz="0" w:space="0" w:color="auto"/>
      </w:divBdr>
    </w:div>
    <w:div w:id="428156667">
      <w:bodyDiv w:val="1"/>
      <w:marLeft w:val="0"/>
      <w:marRight w:val="0"/>
      <w:marTop w:val="0"/>
      <w:marBottom w:val="0"/>
      <w:divBdr>
        <w:top w:val="none" w:sz="0" w:space="0" w:color="auto"/>
        <w:left w:val="none" w:sz="0" w:space="0" w:color="auto"/>
        <w:bottom w:val="none" w:sz="0" w:space="0" w:color="auto"/>
        <w:right w:val="none" w:sz="0" w:space="0" w:color="auto"/>
      </w:divBdr>
      <w:divsChild>
        <w:div w:id="1191921306">
          <w:marLeft w:val="0"/>
          <w:marRight w:val="0"/>
          <w:marTop w:val="0"/>
          <w:marBottom w:val="0"/>
          <w:divBdr>
            <w:top w:val="none" w:sz="0" w:space="0" w:color="auto"/>
            <w:left w:val="none" w:sz="0" w:space="0" w:color="auto"/>
            <w:bottom w:val="none" w:sz="0" w:space="0" w:color="auto"/>
            <w:right w:val="none" w:sz="0" w:space="0" w:color="auto"/>
          </w:divBdr>
          <w:divsChild>
            <w:div w:id="1070272832">
              <w:marLeft w:val="0"/>
              <w:marRight w:val="0"/>
              <w:marTop w:val="0"/>
              <w:marBottom w:val="0"/>
              <w:divBdr>
                <w:top w:val="none" w:sz="0" w:space="0" w:color="auto"/>
                <w:left w:val="none" w:sz="0" w:space="0" w:color="auto"/>
                <w:bottom w:val="none" w:sz="0" w:space="0" w:color="auto"/>
                <w:right w:val="none" w:sz="0" w:space="0" w:color="auto"/>
              </w:divBdr>
              <w:divsChild>
                <w:div w:id="41370744">
                  <w:marLeft w:val="0"/>
                  <w:marRight w:val="0"/>
                  <w:marTop w:val="0"/>
                  <w:marBottom w:val="0"/>
                  <w:divBdr>
                    <w:top w:val="none" w:sz="0" w:space="0" w:color="auto"/>
                    <w:left w:val="none" w:sz="0" w:space="0" w:color="auto"/>
                    <w:bottom w:val="none" w:sz="0" w:space="0" w:color="auto"/>
                    <w:right w:val="none" w:sz="0" w:space="0" w:color="auto"/>
                  </w:divBdr>
                  <w:divsChild>
                    <w:div w:id="90271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83952">
      <w:bodyDiv w:val="1"/>
      <w:marLeft w:val="0"/>
      <w:marRight w:val="0"/>
      <w:marTop w:val="0"/>
      <w:marBottom w:val="0"/>
      <w:divBdr>
        <w:top w:val="none" w:sz="0" w:space="0" w:color="auto"/>
        <w:left w:val="none" w:sz="0" w:space="0" w:color="auto"/>
        <w:bottom w:val="none" w:sz="0" w:space="0" w:color="auto"/>
        <w:right w:val="none" w:sz="0" w:space="0" w:color="auto"/>
      </w:divBdr>
      <w:divsChild>
        <w:div w:id="1772317494">
          <w:marLeft w:val="0"/>
          <w:marRight w:val="0"/>
          <w:marTop w:val="0"/>
          <w:marBottom w:val="0"/>
          <w:divBdr>
            <w:top w:val="none" w:sz="0" w:space="0" w:color="auto"/>
            <w:left w:val="none" w:sz="0" w:space="0" w:color="auto"/>
            <w:bottom w:val="none" w:sz="0" w:space="0" w:color="auto"/>
            <w:right w:val="none" w:sz="0" w:space="0" w:color="auto"/>
          </w:divBdr>
          <w:divsChild>
            <w:div w:id="878863009">
              <w:marLeft w:val="0"/>
              <w:marRight w:val="0"/>
              <w:marTop w:val="0"/>
              <w:marBottom w:val="0"/>
              <w:divBdr>
                <w:top w:val="none" w:sz="0" w:space="0" w:color="auto"/>
                <w:left w:val="none" w:sz="0" w:space="0" w:color="auto"/>
                <w:bottom w:val="none" w:sz="0" w:space="0" w:color="auto"/>
                <w:right w:val="none" w:sz="0" w:space="0" w:color="auto"/>
              </w:divBdr>
              <w:divsChild>
                <w:div w:id="1281839017">
                  <w:marLeft w:val="0"/>
                  <w:marRight w:val="0"/>
                  <w:marTop w:val="0"/>
                  <w:marBottom w:val="0"/>
                  <w:divBdr>
                    <w:top w:val="none" w:sz="0" w:space="0" w:color="auto"/>
                    <w:left w:val="none" w:sz="0" w:space="0" w:color="auto"/>
                    <w:bottom w:val="none" w:sz="0" w:space="0" w:color="auto"/>
                    <w:right w:val="none" w:sz="0" w:space="0" w:color="auto"/>
                  </w:divBdr>
                  <w:divsChild>
                    <w:div w:id="153622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48510711">
      <w:bodyDiv w:val="1"/>
      <w:marLeft w:val="0"/>
      <w:marRight w:val="0"/>
      <w:marTop w:val="0"/>
      <w:marBottom w:val="0"/>
      <w:divBdr>
        <w:top w:val="none" w:sz="0" w:space="0" w:color="auto"/>
        <w:left w:val="none" w:sz="0" w:space="0" w:color="auto"/>
        <w:bottom w:val="none" w:sz="0" w:space="0" w:color="auto"/>
        <w:right w:val="none" w:sz="0" w:space="0" w:color="auto"/>
      </w:divBdr>
    </w:div>
    <w:div w:id="66397227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1426768">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18517942">
      <w:bodyDiv w:val="1"/>
      <w:marLeft w:val="0"/>
      <w:marRight w:val="0"/>
      <w:marTop w:val="0"/>
      <w:marBottom w:val="0"/>
      <w:divBdr>
        <w:top w:val="none" w:sz="0" w:space="0" w:color="auto"/>
        <w:left w:val="none" w:sz="0" w:space="0" w:color="auto"/>
        <w:bottom w:val="none" w:sz="0" w:space="0" w:color="auto"/>
        <w:right w:val="none" w:sz="0" w:space="0" w:color="auto"/>
      </w:divBdr>
      <w:divsChild>
        <w:div w:id="977341068">
          <w:marLeft w:val="0"/>
          <w:marRight w:val="0"/>
          <w:marTop w:val="0"/>
          <w:marBottom w:val="0"/>
          <w:divBdr>
            <w:top w:val="none" w:sz="0" w:space="0" w:color="auto"/>
            <w:left w:val="none" w:sz="0" w:space="0" w:color="auto"/>
            <w:bottom w:val="none" w:sz="0" w:space="0" w:color="auto"/>
            <w:right w:val="none" w:sz="0" w:space="0" w:color="auto"/>
          </w:divBdr>
          <w:divsChild>
            <w:div w:id="241064981">
              <w:marLeft w:val="0"/>
              <w:marRight w:val="0"/>
              <w:marTop w:val="0"/>
              <w:marBottom w:val="0"/>
              <w:divBdr>
                <w:top w:val="none" w:sz="0" w:space="0" w:color="auto"/>
                <w:left w:val="none" w:sz="0" w:space="0" w:color="auto"/>
                <w:bottom w:val="none" w:sz="0" w:space="0" w:color="auto"/>
                <w:right w:val="none" w:sz="0" w:space="0" w:color="auto"/>
              </w:divBdr>
              <w:divsChild>
                <w:div w:id="3545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57345128">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490318148">
      <w:bodyDiv w:val="1"/>
      <w:marLeft w:val="0"/>
      <w:marRight w:val="0"/>
      <w:marTop w:val="0"/>
      <w:marBottom w:val="0"/>
      <w:divBdr>
        <w:top w:val="none" w:sz="0" w:space="0" w:color="auto"/>
        <w:left w:val="none" w:sz="0" w:space="0" w:color="auto"/>
        <w:bottom w:val="none" w:sz="0" w:space="0" w:color="auto"/>
        <w:right w:val="none" w:sz="0" w:space="0" w:color="auto"/>
      </w:divBdr>
    </w:div>
    <w:div w:id="1492797856">
      <w:bodyDiv w:val="1"/>
      <w:marLeft w:val="0"/>
      <w:marRight w:val="0"/>
      <w:marTop w:val="0"/>
      <w:marBottom w:val="0"/>
      <w:divBdr>
        <w:top w:val="none" w:sz="0" w:space="0" w:color="auto"/>
        <w:left w:val="none" w:sz="0" w:space="0" w:color="auto"/>
        <w:bottom w:val="none" w:sz="0" w:space="0" w:color="auto"/>
        <w:right w:val="none" w:sz="0" w:space="0" w:color="auto"/>
      </w:divBdr>
      <w:divsChild>
        <w:div w:id="1099523979">
          <w:marLeft w:val="0"/>
          <w:marRight w:val="0"/>
          <w:marTop w:val="0"/>
          <w:marBottom w:val="0"/>
          <w:divBdr>
            <w:top w:val="none" w:sz="0" w:space="0" w:color="auto"/>
            <w:left w:val="none" w:sz="0" w:space="0" w:color="auto"/>
            <w:bottom w:val="none" w:sz="0" w:space="0" w:color="auto"/>
            <w:right w:val="none" w:sz="0" w:space="0" w:color="auto"/>
          </w:divBdr>
          <w:divsChild>
            <w:div w:id="2054380652">
              <w:marLeft w:val="0"/>
              <w:marRight w:val="0"/>
              <w:marTop w:val="0"/>
              <w:marBottom w:val="0"/>
              <w:divBdr>
                <w:top w:val="none" w:sz="0" w:space="0" w:color="auto"/>
                <w:left w:val="none" w:sz="0" w:space="0" w:color="auto"/>
                <w:bottom w:val="none" w:sz="0" w:space="0" w:color="auto"/>
                <w:right w:val="none" w:sz="0" w:space="0" w:color="auto"/>
              </w:divBdr>
              <w:divsChild>
                <w:div w:id="14571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51453">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12803384">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68429636">
      <w:bodyDiv w:val="1"/>
      <w:marLeft w:val="0"/>
      <w:marRight w:val="0"/>
      <w:marTop w:val="0"/>
      <w:marBottom w:val="0"/>
      <w:divBdr>
        <w:top w:val="none" w:sz="0" w:space="0" w:color="auto"/>
        <w:left w:val="none" w:sz="0" w:space="0" w:color="auto"/>
        <w:bottom w:val="none" w:sz="0" w:space="0" w:color="auto"/>
        <w:right w:val="none" w:sz="0" w:space="0" w:color="auto"/>
      </w:divBdr>
      <w:divsChild>
        <w:div w:id="970594522">
          <w:marLeft w:val="0"/>
          <w:marRight w:val="0"/>
          <w:marTop w:val="0"/>
          <w:marBottom w:val="0"/>
          <w:divBdr>
            <w:top w:val="none" w:sz="0" w:space="0" w:color="auto"/>
            <w:left w:val="none" w:sz="0" w:space="0" w:color="auto"/>
            <w:bottom w:val="none" w:sz="0" w:space="0" w:color="auto"/>
            <w:right w:val="none" w:sz="0" w:space="0" w:color="auto"/>
          </w:divBdr>
          <w:divsChild>
            <w:div w:id="333411264">
              <w:marLeft w:val="0"/>
              <w:marRight w:val="0"/>
              <w:marTop w:val="0"/>
              <w:marBottom w:val="0"/>
              <w:divBdr>
                <w:top w:val="none" w:sz="0" w:space="0" w:color="auto"/>
                <w:left w:val="none" w:sz="0" w:space="0" w:color="auto"/>
                <w:bottom w:val="none" w:sz="0" w:space="0" w:color="auto"/>
                <w:right w:val="none" w:sz="0" w:space="0" w:color="auto"/>
              </w:divBdr>
              <w:divsChild>
                <w:div w:id="5141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448116">
      <w:bodyDiv w:val="1"/>
      <w:marLeft w:val="0"/>
      <w:marRight w:val="0"/>
      <w:marTop w:val="0"/>
      <w:marBottom w:val="0"/>
      <w:divBdr>
        <w:top w:val="none" w:sz="0" w:space="0" w:color="auto"/>
        <w:left w:val="none" w:sz="0" w:space="0" w:color="auto"/>
        <w:bottom w:val="none" w:sz="0" w:space="0" w:color="auto"/>
        <w:right w:val="none" w:sz="0" w:space="0" w:color="auto"/>
      </w:divBdr>
    </w:div>
    <w:div w:id="1809665444">
      <w:bodyDiv w:val="1"/>
      <w:marLeft w:val="0"/>
      <w:marRight w:val="0"/>
      <w:marTop w:val="0"/>
      <w:marBottom w:val="0"/>
      <w:divBdr>
        <w:top w:val="none" w:sz="0" w:space="0" w:color="auto"/>
        <w:left w:val="none" w:sz="0" w:space="0" w:color="auto"/>
        <w:bottom w:val="none" w:sz="0" w:space="0" w:color="auto"/>
        <w:right w:val="none" w:sz="0" w:space="0" w:color="auto"/>
      </w:divBdr>
    </w:div>
    <w:div w:id="1862163656">
      <w:bodyDiv w:val="1"/>
      <w:marLeft w:val="0"/>
      <w:marRight w:val="0"/>
      <w:marTop w:val="0"/>
      <w:marBottom w:val="0"/>
      <w:divBdr>
        <w:top w:val="none" w:sz="0" w:space="0" w:color="auto"/>
        <w:left w:val="none" w:sz="0" w:space="0" w:color="auto"/>
        <w:bottom w:val="none" w:sz="0" w:space="0" w:color="auto"/>
        <w:right w:val="none" w:sz="0" w:space="0" w:color="auto"/>
      </w:divBdr>
    </w:div>
    <w:div w:id="1888878960">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1999260499">
      <w:bodyDiv w:val="1"/>
      <w:marLeft w:val="0"/>
      <w:marRight w:val="0"/>
      <w:marTop w:val="0"/>
      <w:marBottom w:val="0"/>
      <w:divBdr>
        <w:top w:val="none" w:sz="0" w:space="0" w:color="auto"/>
        <w:left w:val="none" w:sz="0" w:space="0" w:color="auto"/>
        <w:bottom w:val="none" w:sz="0" w:space="0" w:color="auto"/>
        <w:right w:val="none" w:sz="0" w:space="0" w:color="auto"/>
      </w:divBdr>
    </w:div>
    <w:div w:id="2017465031">
      <w:bodyDiv w:val="1"/>
      <w:marLeft w:val="0"/>
      <w:marRight w:val="0"/>
      <w:marTop w:val="0"/>
      <w:marBottom w:val="0"/>
      <w:divBdr>
        <w:top w:val="none" w:sz="0" w:space="0" w:color="auto"/>
        <w:left w:val="none" w:sz="0" w:space="0" w:color="auto"/>
        <w:bottom w:val="none" w:sz="0" w:space="0" w:color="auto"/>
        <w:right w:val="none" w:sz="0" w:space="0" w:color="auto"/>
      </w:divBdr>
      <w:divsChild>
        <w:div w:id="1203714882">
          <w:marLeft w:val="0"/>
          <w:marRight w:val="0"/>
          <w:marTop w:val="0"/>
          <w:marBottom w:val="0"/>
          <w:divBdr>
            <w:top w:val="none" w:sz="0" w:space="0" w:color="auto"/>
            <w:left w:val="none" w:sz="0" w:space="0" w:color="auto"/>
            <w:bottom w:val="none" w:sz="0" w:space="0" w:color="auto"/>
            <w:right w:val="none" w:sz="0" w:space="0" w:color="auto"/>
          </w:divBdr>
          <w:divsChild>
            <w:div w:id="1375035097">
              <w:marLeft w:val="0"/>
              <w:marRight w:val="0"/>
              <w:marTop w:val="0"/>
              <w:marBottom w:val="0"/>
              <w:divBdr>
                <w:top w:val="none" w:sz="0" w:space="0" w:color="auto"/>
                <w:left w:val="none" w:sz="0" w:space="0" w:color="auto"/>
                <w:bottom w:val="none" w:sz="0" w:space="0" w:color="auto"/>
                <w:right w:val="none" w:sz="0" w:space="0" w:color="auto"/>
              </w:divBdr>
              <w:divsChild>
                <w:div w:id="168273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26344">
      <w:bodyDiv w:val="1"/>
      <w:marLeft w:val="0"/>
      <w:marRight w:val="0"/>
      <w:marTop w:val="0"/>
      <w:marBottom w:val="0"/>
      <w:divBdr>
        <w:top w:val="none" w:sz="0" w:space="0" w:color="auto"/>
        <w:left w:val="none" w:sz="0" w:space="0" w:color="auto"/>
        <w:bottom w:val="none" w:sz="0" w:space="0" w:color="auto"/>
        <w:right w:val="none" w:sz="0" w:space="0" w:color="auto"/>
      </w:divBdr>
    </w:div>
    <w:div w:id="2034917817">
      <w:bodyDiv w:val="1"/>
      <w:marLeft w:val="0"/>
      <w:marRight w:val="0"/>
      <w:marTop w:val="0"/>
      <w:marBottom w:val="0"/>
      <w:divBdr>
        <w:top w:val="none" w:sz="0" w:space="0" w:color="auto"/>
        <w:left w:val="none" w:sz="0" w:space="0" w:color="auto"/>
        <w:bottom w:val="none" w:sz="0" w:space="0" w:color="auto"/>
        <w:right w:val="none" w:sz="0" w:space="0" w:color="auto"/>
      </w:divBdr>
      <w:divsChild>
        <w:div w:id="337656065">
          <w:marLeft w:val="0"/>
          <w:marRight w:val="0"/>
          <w:marTop w:val="0"/>
          <w:marBottom w:val="0"/>
          <w:divBdr>
            <w:top w:val="none" w:sz="0" w:space="0" w:color="auto"/>
            <w:left w:val="none" w:sz="0" w:space="0" w:color="auto"/>
            <w:bottom w:val="none" w:sz="0" w:space="0" w:color="auto"/>
            <w:right w:val="none" w:sz="0" w:space="0" w:color="auto"/>
          </w:divBdr>
          <w:divsChild>
            <w:div w:id="609896343">
              <w:marLeft w:val="0"/>
              <w:marRight w:val="0"/>
              <w:marTop w:val="0"/>
              <w:marBottom w:val="0"/>
              <w:divBdr>
                <w:top w:val="none" w:sz="0" w:space="0" w:color="auto"/>
                <w:left w:val="none" w:sz="0" w:space="0" w:color="auto"/>
                <w:bottom w:val="none" w:sz="0" w:space="0" w:color="auto"/>
                <w:right w:val="none" w:sz="0" w:space="0" w:color="auto"/>
              </w:divBdr>
              <w:divsChild>
                <w:div w:id="50779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661729">
      <w:bodyDiv w:val="1"/>
      <w:marLeft w:val="0"/>
      <w:marRight w:val="0"/>
      <w:marTop w:val="0"/>
      <w:marBottom w:val="0"/>
      <w:divBdr>
        <w:top w:val="none" w:sz="0" w:space="0" w:color="auto"/>
        <w:left w:val="none" w:sz="0" w:space="0" w:color="auto"/>
        <w:bottom w:val="none" w:sz="0" w:space="0" w:color="auto"/>
        <w:right w:val="none" w:sz="0" w:space="0" w:color="auto"/>
      </w:divBdr>
      <w:divsChild>
        <w:div w:id="869612635">
          <w:marLeft w:val="0"/>
          <w:marRight w:val="0"/>
          <w:marTop w:val="0"/>
          <w:marBottom w:val="0"/>
          <w:divBdr>
            <w:top w:val="none" w:sz="0" w:space="0" w:color="auto"/>
            <w:left w:val="none" w:sz="0" w:space="0" w:color="auto"/>
            <w:bottom w:val="none" w:sz="0" w:space="0" w:color="auto"/>
            <w:right w:val="none" w:sz="0" w:space="0" w:color="auto"/>
          </w:divBdr>
          <w:divsChild>
            <w:div w:id="75713172">
              <w:marLeft w:val="0"/>
              <w:marRight w:val="0"/>
              <w:marTop w:val="0"/>
              <w:marBottom w:val="0"/>
              <w:divBdr>
                <w:top w:val="none" w:sz="0" w:space="0" w:color="auto"/>
                <w:left w:val="none" w:sz="0" w:space="0" w:color="auto"/>
                <w:bottom w:val="none" w:sz="0" w:space="0" w:color="auto"/>
                <w:right w:val="none" w:sz="0" w:space="0" w:color="auto"/>
              </w:divBdr>
              <w:divsChild>
                <w:div w:id="21338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0d96fe23-5747-4c01-9d6f-3509ff8d3d4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documentManagement>
</p:properties>
</file>

<file path=customXml/itemProps1.xml><?xml version="1.0" encoding="utf-8"?>
<ds:datastoreItem xmlns:ds="http://schemas.openxmlformats.org/officeDocument/2006/customXml" ds:itemID="{0332C62B-2521-7340-918E-7247DDA6BCDB}">
  <ds:schemaRefs>
    <ds:schemaRef ds:uri="http://schemas.openxmlformats.org/officeDocument/2006/bibliography"/>
  </ds:schemaRefs>
</ds:datastoreItem>
</file>

<file path=customXml/itemProps2.xml><?xml version="1.0" encoding="utf-8"?>
<ds:datastoreItem xmlns:ds="http://schemas.openxmlformats.org/officeDocument/2006/customXml" ds:itemID="{3A056964-228E-4F17-B472-98F5667ABA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1e2bdb2b-981f-4d38-b0f7-a8d047f128d0"/>
    <ds:schemaRef ds:uri="9e75435c-c636-47e8-8c1a-73b57ad86f99"/>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161</TotalTime>
  <Pages>5</Pages>
  <Words>1440</Words>
  <Characters>8209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Bridget Lutherborrow</cp:lastModifiedBy>
  <cp:revision>23</cp:revision>
  <cp:lastPrinted>2016-05-27T05:21:00Z</cp:lastPrinted>
  <dcterms:created xsi:type="dcterms:W3CDTF">2019-11-23T06:56:00Z</dcterms:created>
  <dcterms:modified xsi:type="dcterms:W3CDTF">2021-05-17T01:36:00Z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